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1CE8C608"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r w:rsidR="00FB56E5">
        <w:t>would</w:t>
      </w:r>
      <w:r w:rsidR="00FB56E5" w:rsidRPr="00633320">
        <w:t xml:space="preserve"> </w:t>
      </w:r>
      <w:r w:rsidR="00194926" w:rsidRPr="00633320">
        <w:t>soon emerge that require evaluation.</w:t>
      </w:r>
      <w:r w:rsidR="00FB56E5" w:rsidRPr="00FB56E5">
        <w:t xml:space="preserve"> </w:t>
      </w:r>
      <w:r w:rsidR="00FB56E5">
        <w:t xml:space="preserve">In addition, due to lack of community transmission due to COVID-19 control measures, a more severe influenza season is expected </w:t>
      </w:r>
      <w:r w:rsidR="00FB1F0F">
        <w:t>when these ease</w:t>
      </w:r>
      <w:r w:rsidR="00FB56E5">
        <w:t>.</w:t>
      </w:r>
    </w:p>
    <w:p w14:paraId="4CFD3A68" w14:textId="77777777" w:rsidR="00BE2A71" w:rsidRPr="00633320" w:rsidRDefault="00BE2A71" w:rsidP="005C5BA4">
      <w:pPr>
        <w:tabs>
          <w:tab w:val="left" w:pos="3020"/>
        </w:tabs>
      </w:pPr>
    </w:p>
    <w:p w14:paraId="49F2EC17" w14:textId="06F0076B"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00FB56E5">
        <w:t xml:space="preserve"> and/or influenza</w:t>
      </w:r>
      <w:r w:rsidRPr="00633320">
        <w:t xml:space="preserve">. </w:t>
      </w:r>
      <w:r w:rsidR="00FB56E5">
        <w:t>(Treatments for influenza are only being assessed in the UK.) E</w:t>
      </w:r>
      <w:r w:rsidRPr="00633320">
        <w:t>ligible patients are</w:t>
      </w:r>
      <w:r w:rsidR="00122CA0" w:rsidRPr="00633320">
        <w:t xml:space="preserve"> randomly allocate</w:t>
      </w:r>
      <w:r w:rsidRPr="00633320">
        <w:t>d</w:t>
      </w:r>
      <w:r w:rsidR="00122CA0" w:rsidRPr="00633320">
        <w:t xml:space="preserve"> between </w:t>
      </w:r>
      <w:r w:rsidR="00FB56E5">
        <w:t>one or more</w:t>
      </w:r>
      <w:r w:rsidR="00FB56E5" w:rsidRPr="00633320">
        <w:t xml:space="preserve"> </w:t>
      </w:r>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treatments are added and removed as results and suitable treatments become available.  </w:t>
      </w:r>
      <w:r w:rsidR="00A81581">
        <w:t xml:space="preserve">The randomised treatment comparisons in this version of the protocol (which should be checked and confirmed as the current version) are shown in Table 1. </w:t>
      </w:r>
      <w:r w:rsidR="00C50400" w:rsidRPr="00633320">
        <w:t>For patients for whom not all the trial arms are appropriate or at locations where not all are available, randomisation will be between fewer arms.</w:t>
      </w:r>
      <w:r w:rsidR="00A81581">
        <w:t>.</w:t>
      </w:r>
    </w:p>
    <w:p w14:paraId="3251E92E" w14:textId="77777777" w:rsidR="00A81581" w:rsidRDefault="00A81581" w:rsidP="00633D2B"/>
    <w:tbl>
      <w:tblPr>
        <w:tblStyle w:val="TableGrid"/>
        <w:tblW w:w="8359" w:type="dxa"/>
        <w:tblLayout w:type="fixed"/>
        <w:tblLook w:val="04A0" w:firstRow="1" w:lastRow="0" w:firstColumn="1" w:lastColumn="0" w:noHBand="0" w:noVBand="1"/>
      </w:tblPr>
      <w:tblGrid>
        <w:gridCol w:w="1349"/>
        <w:gridCol w:w="3151"/>
        <w:gridCol w:w="1871"/>
        <w:gridCol w:w="1988"/>
      </w:tblGrid>
      <w:tr w:rsidR="00000E5E" w:rsidRPr="00FB50E8" w14:paraId="084DC271" w14:textId="77777777" w:rsidTr="00000E5E">
        <w:tc>
          <w:tcPr>
            <w:tcW w:w="1349" w:type="dxa"/>
            <w:tcBorders>
              <w:bottom w:val="single" w:sz="4" w:space="0" w:color="auto"/>
            </w:tcBorders>
          </w:tcPr>
          <w:p w14:paraId="34249B6D" w14:textId="77777777" w:rsidR="00000E5E" w:rsidRPr="00FB50E8" w:rsidRDefault="00000E5E" w:rsidP="00A81581">
            <w:pPr>
              <w:autoSpaceDE/>
              <w:autoSpaceDN/>
              <w:adjustRightInd/>
              <w:contextualSpacing w:val="0"/>
              <w:jc w:val="left"/>
              <w:rPr>
                <w:b/>
                <w:sz w:val="22"/>
                <w:szCs w:val="22"/>
              </w:rPr>
            </w:pPr>
            <w:r w:rsidRPr="00FB50E8">
              <w:rPr>
                <w:b/>
                <w:sz w:val="22"/>
                <w:szCs w:val="22"/>
              </w:rPr>
              <w:t>Condition</w:t>
            </w:r>
          </w:p>
          <w:p w14:paraId="7B6B754B" w14:textId="77777777" w:rsidR="00000E5E" w:rsidRPr="00FB50E8" w:rsidRDefault="00000E5E" w:rsidP="00A81581">
            <w:pPr>
              <w:autoSpaceDE/>
              <w:autoSpaceDN/>
              <w:adjustRightInd/>
              <w:contextualSpacing w:val="0"/>
              <w:jc w:val="left"/>
              <w:rPr>
                <w:b/>
                <w:sz w:val="22"/>
                <w:szCs w:val="22"/>
              </w:rPr>
            </w:pPr>
          </w:p>
          <w:p w14:paraId="647FB023" w14:textId="77777777" w:rsidR="00000E5E" w:rsidRPr="00FB50E8" w:rsidRDefault="00000E5E" w:rsidP="00A81581">
            <w:pPr>
              <w:autoSpaceDE/>
              <w:autoSpaceDN/>
              <w:adjustRightInd/>
              <w:contextualSpacing w:val="0"/>
              <w:jc w:val="left"/>
              <w:rPr>
                <w:b/>
                <w:sz w:val="22"/>
                <w:szCs w:val="22"/>
              </w:rPr>
            </w:pPr>
          </w:p>
        </w:tc>
        <w:tc>
          <w:tcPr>
            <w:tcW w:w="3151" w:type="dxa"/>
          </w:tcPr>
          <w:p w14:paraId="11950C27" w14:textId="77777777" w:rsidR="00000E5E" w:rsidRPr="00FB50E8" w:rsidRDefault="00000E5E" w:rsidP="00A81581">
            <w:pPr>
              <w:autoSpaceDE/>
              <w:autoSpaceDN/>
              <w:adjustRightInd/>
              <w:contextualSpacing w:val="0"/>
              <w:jc w:val="left"/>
              <w:rPr>
                <w:b/>
                <w:sz w:val="22"/>
                <w:szCs w:val="22"/>
              </w:rPr>
            </w:pPr>
            <w:r w:rsidRPr="00FB50E8">
              <w:rPr>
                <w:b/>
                <w:sz w:val="22"/>
                <w:szCs w:val="22"/>
              </w:rPr>
              <w:t>Randomised comparisons,</w:t>
            </w:r>
          </w:p>
          <w:p w14:paraId="1DFFFB0D" w14:textId="77777777" w:rsidR="00000E5E" w:rsidRPr="00FB50E8" w:rsidRDefault="00000E5E" w:rsidP="00A81581">
            <w:pPr>
              <w:autoSpaceDE/>
              <w:autoSpaceDN/>
              <w:adjustRightInd/>
              <w:contextualSpacing w:val="0"/>
              <w:jc w:val="left"/>
              <w:rPr>
                <w:b/>
                <w:sz w:val="22"/>
                <w:szCs w:val="22"/>
              </w:rPr>
            </w:pPr>
            <w:r w:rsidRPr="00FB50E8">
              <w:rPr>
                <w:b/>
                <w:sz w:val="22"/>
                <w:szCs w:val="22"/>
              </w:rPr>
              <w:t>each vs. usual care alone</w:t>
            </w:r>
          </w:p>
        </w:tc>
        <w:tc>
          <w:tcPr>
            <w:tcW w:w="1871" w:type="dxa"/>
          </w:tcPr>
          <w:p w14:paraId="004EF51F" w14:textId="77777777" w:rsidR="00000E5E" w:rsidRPr="00FB50E8" w:rsidRDefault="00000E5E" w:rsidP="00A81581">
            <w:pPr>
              <w:autoSpaceDE/>
              <w:autoSpaceDN/>
              <w:adjustRightInd/>
              <w:contextualSpacing w:val="0"/>
              <w:jc w:val="center"/>
              <w:rPr>
                <w:b/>
                <w:sz w:val="22"/>
                <w:szCs w:val="22"/>
              </w:rPr>
            </w:pPr>
            <w:r w:rsidRPr="00FB50E8">
              <w:rPr>
                <w:b/>
                <w:sz w:val="22"/>
                <w:szCs w:val="22"/>
              </w:rPr>
              <w:t>UK</w:t>
            </w:r>
          </w:p>
        </w:tc>
        <w:tc>
          <w:tcPr>
            <w:tcW w:w="1988" w:type="dxa"/>
          </w:tcPr>
          <w:p w14:paraId="5859CE57" w14:textId="77777777" w:rsidR="00000E5E" w:rsidRPr="00FB50E8" w:rsidRDefault="00000E5E" w:rsidP="00A81581">
            <w:pPr>
              <w:autoSpaceDE/>
              <w:autoSpaceDN/>
              <w:adjustRightInd/>
              <w:contextualSpacing w:val="0"/>
              <w:jc w:val="center"/>
              <w:rPr>
                <w:b/>
                <w:sz w:val="22"/>
                <w:szCs w:val="22"/>
              </w:rPr>
            </w:pPr>
            <w:r w:rsidRPr="00FB50E8">
              <w:rPr>
                <w:b/>
                <w:sz w:val="22"/>
                <w:szCs w:val="22"/>
              </w:rPr>
              <w:t>Other countries</w:t>
            </w:r>
          </w:p>
        </w:tc>
      </w:tr>
      <w:tr w:rsidR="00A42897" w14:paraId="438C9789" w14:textId="77777777" w:rsidTr="00000E5E">
        <w:tc>
          <w:tcPr>
            <w:tcW w:w="1349" w:type="dxa"/>
            <w:tcBorders>
              <w:top w:val="nil"/>
              <w:bottom w:val="nil"/>
            </w:tcBorders>
          </w:tcPr>
          <w:p w14:paraId="273C41C3" w14:textId="4C44B146" w:rsidR="00A42897" w:rsidRPr="00F350A9" w:rsidRDefault="00A42897" w:rsidP="00A42897">
            <w:pPr>
              <w:autoSpaceDE/>
              <w:autoSpaceDN/>
              <w:adjustRightInd/>
              <w:contextualSpacing w:val="0"/>
              <w:jc w:val="left"/>
              <w:rPr>
                <w:sz w:val="22"/>
                <w:szCs w:val="22"/>
              </w:rPr>
            </w:pPr>
            <w:r>
              <w:rPr>
                <w:sz w:val="22"/>
                <w:szCs w:val="22"/>
              </w:rPr>
              <w:t>COVID-19</w:t>
            </w:r>
          </w:p>
        </w:tc>
        <w:tc>
          <w:tcPr>
            <w:tcW w:w="3151" w:type="dxa"/>
          </w:tcPr>
          <w:p w14:paraId="60AD0853" w14:textId="77777777" w:rsidR="00A42897" w:rsidRDefault="00A42897" w:rsidP="00A42897">
            <w:pPr>
              <w:autoSpaceDE/>
              <w:autoSpaceDN/>
              <w:adjustRightInd/>
              <w:contextualSpacing w:val="0"/>
              <w:jc w:val="left"/>
              <w:rPr>
                <w:sz w:val="22"/>
                <w:szCs w:val="22"/>
              </w:rPr>
            </w:pPr>
            <w:r>
              <w:rPr>
                <w:sz w:val="22"/>
                <w:szCs w:val="22"/>
              </w:rPr>
              <w:t>High-dose</w:t>
            </w:r>
          </w:p>
          <w:p w14:paraId="4DB38C50" w14:textId="69253968" w:rsidR="00A42897" w:rsidRPr="00F350A9" w:rsidRDefault="00A42897" w:rsidP="00A42897">
            <w:pPr>
              <w:autoSpaceDE/>
              <w:autoSpaceDN/>
              <w:adjustRightInd/>
              <w:contextualSpacing w:val="0"/>
              <w:jc w:val="left"/>
              <w:rPr>
                <w:sz w:val="22"/>
                <w:szCs w:val="22"/>
              </w:rPr>
            </w:pPr>
            <w:r>
              <w:rPr>
                <w:sz w:val="22"/>
                <w:szCs w:val="22"/>
              </w:rPr>
              <w:t>corticosteroids</w:t>
            </w:r>
          </w:p>
        </w:tc>
        <w:tc>
          <w:tcPr>
            <w:tcW w:w="1871" w:type="dxa"/>
          </w:tcPr>
          <w:p w14:paraId="54184224"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41AE467B"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279BB61A" w14:textId="55D2A9A2" w:rsidR="00A42897" w:rsidRPr="00F350A9" w:rsidRDefault="00A42897" w:rsidP="00A42897">
            <w:pPr>
              <w:autoSpaceDE/>
              <w:autoSpaceDN/>
              <w:adjustRightInd/>
              <w:contextualSpacing w:val="0"/>
              <w:jc w:val="center"/>
              <w:rPr>
                <w:sz w:val="22"/>
                <w:szCs w:val="22"/>
              </w:rPr>
            </w:pPr>
            <w:r w:rsidRPr="00F350A9">
              <w:rPr>
                <w:sz w:val="18"/>
                <w:szCs w:val="22"/>
              </w:rPr>
              <w:t>with hypoxia)</w:t>
            </w:r>
            <w:r>
              <w:rPr>
                <w:sz w:val="18"/>
                <w:szCs w:val="22"/>
                <w:vertAlign w:val="superscript"/>
              </w:rPr>
              <w:t>a</w:t>
            </w:r>
          </w:p>
        </w:tc>
        <w:tc>
          <w:tcPr>
            <w:tcW w:w="1988" w:type="dxa"/>
          </w:tcPr>
          <w:p w14:paraId="0DC29A99"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DB1A4E3"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49B86F24" w14:textId="230F9958" w:rsidR="00A42897" w:rsidRPr="00F350A9" w:rsidRDefault="00A42897" w:rsidP="00A42897">
            <w:pPr>
              <w:autoSpaceDE/>
              <w:autoSpaceDN/>
              <w:adjustRightInd/>
              <w:contextualSpacing w:val="0"/>
              <w:jc w:val="center"/>
              <w:rPr>
                <w:sz w:val="22"/>
                <w:szCs w:val="22"/>
              </w:rPr>
            </w:pPr>
            <w:r w:rsidRPr="00F350A9">
              <w:rPr>
                <w:sz w:val="18"/>
                <w:szCs w:val="22"/>
              </w:rPr>
              <w:t>with hypoxia)</w:t>
            </w:r>
            <w:r>
              <w:rPr>
                <w:sz w:val="18"/>
                <w:szCs w:val="22"/>
                <w:vertAlign w:val="superscript"/>
              </w:rPr>
              <w:t>a</w:t>
            </w:r>
          </w:p>
        </w:tc>
      </w:tr>
      <w:tr w:rsidR="00A42897" w14:paraId="51B88FE6" w14:textId="77777777" w:rsidTr="00000E5E">
        <w:tc>
          <w:tcPr>
            <w:tcW w:w="1349" w:type="dxa"/>
            <w:tcBorders>
              <w:top w:val="nil"/>
              <w:bottom w:val="nil"/>
            </w:tcBorders>
          </w:tcPr>
          <w:p w14:paraId="039E4C59" w14:textId="77777777" w:rsidR="00A42897" w:rsidRDefault="00A42897" w:rsidP="00A42897">
            <w:pPr>
              <w:autoSpaceDE/>
              <w:autoSpaceDN/>
              <w:adjustRightInd/>
              <w:contextualSpacing w:val="0"/>
              <w:jc w:val="left"/>
              <w:rPr>
                <w:sz w:val="22"/>
                <w:szCs w:val="22"/>
              </w:rPr>
            </w:pPr>
          </w:p>
          <w:p w14:paraId="6AE3A32F" w14:textId="77777777" w:rsidR="00A42897" w:rsidRPr="00F350A9" w:rsidRDefault="00A42897" w:rsidP="00A42897">
            <w:pPr>
              <w:autoSpaceDE/>
              <w:autoSpaceDN/>
              <w:adjustRightInd/>
              <w:contextualSpacing w:val="0"/>
              <w:jc w:val="left"/>
              <w:rPr>
                <w:sz w:val="22"/>
                <w:szCs w:val="22"/>
              </w:rPr>
            </w:pPr>
          </w:p>
        </w:tc>
        <w:tc>
          <w:tcPr>
            <w:tcW w:w="3151" w:type="dxa"/>
          </w:tcPr>
          <w:p w14:paraId="00CC154F" w14:textId="287A88A1" w:rsidR="00A42897" w:rsidRPr="00F350A9" w:rsidRDefault="00A42897" w:rsidP="00A42897">
            <w:pPr>
              <w:autoSpaceDE/>
              <w:autoSpaceDN/>
              <w:adjustRightInd/>
              <w:contextualSpacing w:val="0"/>
              <w:jc w:val="left"/>
              <w:rPr>
                <w:sz w:val="22"/>
                <w:szCs w:val="22"/>
              </w:rPr>
            </w:pPr>
            <w:r w:rsidRPr="00F350A9">
              <w:rPr>
                <w:sz w:val="22"/>
                <w:szCs w:val="22"/>
              </w:rPr>
              <w:t>Empagliflozin</w:t>
            </w:r>
          </w:p>
        </w:tc>
        <w:tc>
          <w:tcPr>
            <w:tcW w:w="1871" w:type="dxa"/>
          </w:tcPr>
          <w:p w14:paraId="7FD86326"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305A196B" w14:textId="2B60A0C4" w:rsidR="00A42897" w:rsidRPr="00F350A9" w:rsidRDefault="00A42897" w:rsidP="00A42897">
            <w:pPr>
              <w:autoSpaceDE/>
              <w:autoSpaceDN/>
              <w:adjustRightInd/>
              <w:contextualSpacing w:val="0"/>
              <w:jc w:val="center"/>
              <w:rPr>
                <w:sz w:val="22"/>
                <w:szCs w:val="22"/>
              </w:rPr>
            </w:pPr>
            <w:r w:rsidRPr="00F350A9">
              <w:rPr>
                <w:sz w:val="18"/>
                <w:szCs w:val="22"/>
              </w:rPr>
              <w:t>(age ≥18 years)</w:t>
            </w:r>
          </w:p>
        </w:tc>
        <w:tc>
          <w:tcPr>
            <w:tcW w:w="1988" w:type="dxa"/>
          </w:tcPr>
          <w:p w14:paraId="350451B3"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11C1C53E" w14:textId="01BF1959" w:rsidR="00A42897" w:rsidRPr="0082193C" w:rsidRDefault="00A42897" w:rsidP="00A42897">
            <w:pPr>
              <w:autoSpaceDE/>
              <w:autoSpaceDN/>
              <w:adjustRightInd/>
              <w:contextualSpacing w:val="0"/>
              <w:jc w:val="center"/>
              <w:rPr>
                <w:sz w:val="22"/>
                <w:szCs w:val="22"/>
                <w:vertAlign w:val="superscript"/>
              </w:rPr>
            </w:pPr>
            <w:r w:rsidRPr="00F350A9">
              <w:rPr>
                <w:sz w:val="18"/>
                <w:szCs w:val="22"/>
              </w:rPr>
              <w:t>(age ≥18 years)</w:t>
            </w:r>
          </w:p>
        </w:tc>
      </w:tr>
      <w:tr w:rsidR="004C4524" w14:paraId="3D71BD62" w14:textId="77777777" w:rsidTr="00A42897">
        <w:tc>
          <w:tcPr>
            <w:tcW w:w="1349" w:type="dxa"/>
            <w:vMerge w:val="restart"/>
            <w:tcBorders>
              <w:top w:val="nil"/>
            </w:tcBorders>
          </w:tcPr>
          <w:p w14:paraId="3075431F" w14:textId="77777777" w:rsidR="004C4524" w:rsidRDefault="004C4524" w:rsidP="00A42897">
            <w:pPr>
              <w:autoSpaceDE/>
              <w:autoSpaceDN/>
              <w:adjustRightInd/>
              <w:contextualSpacing w:val="0"/>
              <w:jc w:val="left"/>
              <w:rPr>
                <w:sz w:val="22"/>
                <w:szCs w:val="22"/>
              </w:rPr>
            </w:pPr>
          </w:p>
          <w:p w14:paraId="1D9CCA90" w14:textId="77777777" w:rsidR="004C4524" w:rsidRPr="00F350A9" w:rsidRDefault="004C4524" w:rsidP="00A42897">
            <w:pPr>
              <w:autoSpaceDE/>
              <w:autoSpaceDN/>
              <w:adjustRightInd/>
              <w:contextualSpacing w:val="0"/>
              <w:jc w:val="left"/>
              <w:rPr>
                <w:sz w:val="22"/>
                <w:szCs w:val="22"/>
              </w:rPr>
            </w:pPr>
          </w:p>
        </w:tc>
        <w:tc>
          <w:tcPr>
            <w:tcW w:w="3151" w:type="dxa"/>
          </w:tcPr>
          <w:p w14:paraId="2313C909" w14:textId="5AFC0E36" w:rsidR="004C4524" w:rsidRPr="00F350A9" w:rsidRDefault="004C4524" w:rsidP="00A42897">
            <w:pPr>
              <w:autoSpaceDE/>
              <w:autoSpaceDN/>
              <w:adjustRightInd/>
              <w:contextualSpacing w:val="0"/>
              <w:jc w:val="left"/>
              <w:rPr>
                <w:sz w:val="22"/>
                <w:szCs w:val="22"/>
              </w:rPr>
            </w:pPr>
            <w:r>
              <w:rPr>
                <w:sz w:val="22"/>
                <w:szCs w:val="22"/>
              </w:rPr>
              <w:t>Sotrovimab</w:t>
            </w:r>
          </w:p>
        </w:tc>
        <w:tc>
          <w:tcPr>
            <w:tcW w:w="1871" w:type="dxa"/>
          </w:tcPr>
          <w:p w14:paraId="2C3B8FDE" w14:textId="77777777" w:rsidR="004C4524" w:rsidRPr="00F350A9" w:rsidRDefault="004C4524" w:rsidP="00A42897">
            <w:pPr>
              <w:autoSpaceDE/>
              <w:autoSpaceDN/>
              <w:adjustRightInd/>
              <w:contextualSpacing w:val="0"/>
              <w:jc w:val="center"/>
              <w:rPr>
                <w:sz w:val="22"/>
                <w:szCs w:val="22"/>
              </w:rPr>
            </w:pPr>
            <w:r w:rsidRPr="00F350A9">
              <w:rPr>
                <w:sz w:val="22"/>
                <w:szCs w:val="22"/>
              </w:rPr>
              <w:sym w:font="Wingdings" w:char="F0FC"/>
            </w:r>
          </w:p>
          <w:p w14:paraId="25077AE2" w14:textId="1518EEBC" w:rsidR="004C4524" w:rsidRPr="00F350A9" w:rsidRDefault="004C4524" w:rsidP="00A42897">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671F78FF" w14:textId="3266A882" w:rsidR="004C4524" w:rsidRPr="008371C6" w:rsidRDefault="004C4524" w:rsidP="00A42897">
            <w:pPr>
              <w:autoSpaceDE/>
              <w:autoSpaceDN/>
              <w:adjustRightInd/>
              <w:contextualSpacing w:val="0"/>
              <w:jc w:val="center"/>
              <w:rPr>
                <w:sz w:val="22"/>
                <w:szCs w:val="22"/>
                <w:vertAlign w:val="superscript"/>
              </w:rPr>
            </w:pPr>
            <w:r w:rsidRPr="005A695B">
              <w:rPr>
                <w:sz w:val="22"/>
                <w:szCs w:val="22"/>
              </w:rPr>
              <w:sym w:font="Wingdings" w:char="F0FB"/>
            </w:r>
          </w:p>
        </w:tc>
      </w:tr>
      <w:tr w:rsidR="004C4524" w14:paraId="46FEB404" w14:textId="77777777" w:rsidTr="004C4524">
        <w:tc>
          <w:tcPr>
            <w:tcW w:w="1349" w:type="dxa"/>
            <w:vMerge/>
          </w:tcPr>
          <w:p w14:paraId="0E411FF2" w14:textId="77777777" w:rsidR="004C4524" w:rsidRDefault="004C4524" w:rsidP="00A42897">
            <w:pPr>
              <w:autoSpaceDE/>
              <w:autoSpaceDN/>
              <w:adjustRightInd/>
              <w:contextualSpacing w:val="0"/>
              <w:jc w:val="left"/>
              <w:rPr>
                <w:sz w:val="22"/>
                <w:szCs w:val="22"/>
              </w:rPr>
            </w:pPr>
          </w:p>
        </w:tc>
        <w:tc>
          <w:tcPr>
            <w:tcW w:w="3151" w:type="dxa"/>
          </w:tcPr>
          <w:p w14:paraId="73734DDE" w14:textId="5EB0CF94" w:rsidR="004C4524" w:rsidRPr="00F350A9" w:rsidRDefault="004C4524" w:rsidP="00A42897">
            <w:pPr>
              <w:autoSpaceDE/>
              <w:autoSpaceDN/>
              <w:adjustRightInd/>
              <w:contextualSpacing w:val="0"/>
              <w:jc w:val="left"/>
              <w:rPr>
                <w:sz w:val="22"/>
                <w:szCs w:val="22"/>
              </w:rPr>
            </w:pPr>
            <w:r>
              <w:rPr>
                <w:sz w:val="22"/>
                <w:szCs w:val="22"/>
              </w:rPr>
              <w:t>Molnupiravir</w:t>
            </w:r>
          </w:p>
        </w:tc>
        <w:tc>
          <w:tcPr>
            <w:tcW w:w="1871" w:type="dxa"/>
          </w:tcPr>
          <w:p w14:paraId="28C8DED0" w14:textId="77777777" w:rsidR="004C4524" w:rsidRPr="00F350A9" w:rsidRDefault="004C4524" w:rsidP="00A42897">
            <w:pPr>
              <w:autoSpaceDE/>
              <w:autoSpaceDN/>
              <w:adjustRightInd/>
              <w:contextualSpacing w:val="0"/>
              <w:jc w:val="center"/>
              <w:rPr>
                <w:sz w:val="22"/>
                <w:szCs w:val="22"/>
              </w:rPr>
            </w:pPr>
            <w:r w:rsidRPr="00F350A9">
              <w:rPr>
                <w:sz w:val="22"/>
                <w:szCs w:val="22"/>
              </w:rPr>
              <w:sym w:font="Wingdings" w:char="F0FC"/>
            </w:r>
          </w:p>
          <w:p w14:paraId="297F3E61" w14:textId="5F070F66" w:rsidR="004C4524" w:rsidRPr="00F350A9" w:rsidRDefault="004C4524" w:rsidP="00A42897">
            <w:pPr>
              <w:autoSpaceDE/>
              <w:autoSpaceDN/>
              <w:adjustRightInd/>
              <w:contextualSpacing w:val="0"/>
              <w:jc w:val="center"/>
              <w:rPr>
                <w:sz w:val="22"/>
                <w:szCs w:val="22"/>
              </w:rPr>
            </w:pPr>
            <w:r w:rsidRPr="00F350A9">
              <w:rPr>
                <w:sz w:val="18"/>
                <w:szCs w:val="22"/>
              </w:rPr>
              <w:t>(age ≥1</w:t>
            </w:r>
            <w:r>
              <w:rPr>
                <w:sz w:val="18"/>
                <w:szCs w:val="22"/>
              </w:rPr>
              <w:t>8</w:t>
            </w:r>
            <w:r w:rsidRPr="00F350A9">
              <w:rPr>
                <w:sz w:val="18"/>
                <w:szCs w:val="22"/>
              </w:rPr>
              <w:t xml:space="preserve"> years)</w:t>
            </w:r>
          </w:p>
        </w:tc>
        <w:tc>
          <w:tcPr>
            <w:tcW w:w="1988" w:type="dxa"/>
          </w:tcPr>
          <w:p w14:paraId="3C99EE00" w14:textId="77777777" w:rsidR="00C50400" w:rsidRPr="00F350A9" w:rsidRDefault="00C50400" w:rsidP="00C50400">
            <w:pPr>
              <w:autoSpaceDE/>
              <w:autoSpaceDN/>
              <w:adjustRightInd/>
              <w:contextualSpacing w:val="0"/>
              <w:jc w:val="center"/>
              <w:rPr>
                <w:sz w:val="22"/>
                <w:szCs w:val="22"/>
              </w:rPr>
            </w:pPr>
            <w:r w:rsidRPr="00F350A9">
              <w:rPr>
                <w:sz w:val="22"/>
                <w:szCs w:val="22"/>
              </w:rPr>
              <w:sym w:font="Wingdings" w:char="F0FC"/>
            </w:r>
          </w:p>
          <w:p w14:paraId="1188C51D" w14:textId="41593ECE" w:rsidR="004C4524" w:rsidRPr="008371C6" w:rsidRDefault="00C50400" w:rsidP="00C50400">
            <w:pPr>
              <w:autoSpaceDE/>
              <w:autoSpaceDN/>
              <w:adjustRightInd/>
              <w:contextualSpacing w:val="0"/>
              <w:jc w:val="center"/>
              <w:rPr>
                <w:sz w:val="22"/>
                <w:szCs w:val="22"/>
                <w:vertAlign w:val="superscript"/>
              </w:rPr>
            </w:pPr>
            <w:r w:rsidRPr="00F350A9">
              <w:rPr>
                <w:sz w:val="18"/>
                <w:szCs w:val="22"/>
              </w:rPr>
              <w:t>(age ≥1</w:t>
            </w:r>
            <w:r>
              <w:rPr>
                <w:sz w:val="18"/>
                <w:szCs w:val="22"/>
              </w:rPr>
              <w:t>8</w:t>
            </w:r>
            <w:r w:rsidRPr="00F350A9">
              <w:rPr>
                <w:sz w:val="18"/>
                <w:szCs w:val="22"/>
              </w:rPr>
              <w:t xml:space="preserve"> years)</w:t>
            </w:r>
          </w:p>
        </w:tc>
      </w:tr>
      <w:tr w:rsidR="00B66772" w14:paraId="2B9C4144" w14:textId="77777777" w:rsidTr="00A42897">
        <w:tc>
          <w:tcPr>
            <w:tcW w:w="1349" w:type="dxa"/>
            <w:vMerge/>
            <w:tcBorders>
              <w:bottom w:val="single" w:sz="4" w:space="0" w:color="auto"/>
            </w:tcBorders>
          </w:tcPr>
          <w:p w14:paraId="57BEE450" w14:textId="77777777" w:rsidR="00B66772" w:rsidRDefault="00B66772" w:rsidP="00B66772">
            <w:pPr>
              <w:autoSpaceDE/>
              <w:autoSpaceDN/>
              <w:adjustRightInd/>
              <w:contextualSpacing w:val="0"/>
              <w:jc w:val="left"/>
              <w:rPr>
                <w:sz w:val="22"/>
                <w:szCs w:val="22"/>
              </w:rPr>
            </w:pPr>
          </w:p>
        </w:tc>
        <w:tc>
          <w:tcPr>
            <w:tcW w:w="3151" w:type="dxa"/>
          </w:tcPr>
          <w:p w14:paraId="5149BF48" w14:textId="0AFC4FF5" w:rsidR="00B66772" w:rsidRDefault="00B66772" w:rsidP="00B66772">
            <w:pPr>
              <w:autoSpaceDE/>
              <w:autoSpaceDN/>
              <w:adjustRightInd/>
              <w:contextualSpacing w:val="0"/>
              <w:jc w:val="left"/>
              <w:rPr>
                <w:sz w:val="22"/>
                <w:szCs w:val="22"/>
              </w:rPr>
            </w:pPr>
            <w:r>
              <w:rPr>
                <w:sz w:val="22"/>
                <w:szCs w:val="22"/>
              </w:rPr>
              <w:t>Paxlovid</w:t>
            </w:r>
          </w:p>
        </w:tc>
        <w:tc>
          <w:tcPr>
            <w:tcW w:w="1871" w:type="dxa"/>
          </w:tcPr>
          <w:p w14:paraId="0C9416AA"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153C0E6B" w14:textId="28363520" w:rsidR="00B66772" w:rsidRPr="00F350A9" w:rsidRDefault="00B66772" w:rsidP="00B66772">
            <w:pPr>
              <w:autoSpaceDE/>
              <w:autoSpaceDN/>
              <w:adjustRightInd/>
              <w:contextualSpacing w:val="0"/>
              <w:jc w:val="center"/>
              <w:rPr>
                <w:sz w:val="22"/>
                <w:szCs w:val="22"/>
              </w:rPr>
            </w:pPr>
            <w:r w:rsidRPr="00F350A9">
              <w:rPr>
                <w:sz w:val="18"/>
                <w:szCs w:val="22"/>
              </w:rPr>
              <w:t>(age ≥1</w:t>
            </w:r>
            <w:r>
              <w:rPr>
                <w:sz w:val="18"/>
                <w:szCs w:val="22"/>
              </w:rPr>
              <w:t>8</w:t>
            </w:r>
            <w:r w:rsidRPr="00F350A9">
              <w:rPr>
                <w:sz w:val="18"/>
                <w:szCs w:val="22"/>
              </w:rPr>
              <w:t xml:space="preserve"> years)</w:t>
            </w:r>
          </w:p>
        </w:tc>
        <w:tc>
          <w:tcPr>
            <w:tcW w:w="1988" w:type="dxa"/>
          </w:tcPr>
          <w:p w14:paraId="3C01C982" w14:textId="42A0DD66" w:rsidR="00B66772" w:rsidRPr="005A695B" w:rsidRDefault="00B66772" w:rsidP="00B66772">
            <w:pPr>
              <w:autoSpaceDE/>
              <w:autoSpaceDN/>
              <w:adjustRightInd/>
              <w:contextualSpacing w:val="0"/>
              <w:jc w:val="center"/>
              <w:rPr>
                <w:sz w:val="22"/>
                <w:szCs w:val="22"/>
              </w:rPr>
            </w:pPr>
            <w:r w:rsidRPr="005A695B">
              <w:rPr>
                <w:sz w:val="22"/>
                <w:szCs w:val="22"/>
              </w:rPr>
              <w:sym w:font="Wingdings" w:char="F0FB"/>
            </w:r>
          </w:p>
        </w:tc>
      </w:tr>
      <w:tr w:rsidR="00B66772" w14:paraId="642D5CFA" w14:textId="77777777" w:rsidTr="00000E5E">
        <w:tc>
          <w:tcPr>
            <w:tcW w:w="1349" w:type="dxa"/>
            <w:vMerge w:val="restart"/>
            <w:tcBorders>
              <w:top w:val="single" w:sz="4" w:space="0" w:color="auto"/>
            </w:tcBorders>
          </w:tcPr>
          <w:p w14:paraId="1DED6E66" w14:textId="6DF3751C" w:rsidR="00B66772" w:rsidRDefault="00B66772" w:rsidP="00B66772">
            <w:pPr>
              <w:autoSpaceDE/>
              <w:autoSpaceDN/>
              <w:adjustRightInd/>
              <w:contextualSpacing w:val="0"/>
              <w:jc w:val="left"/>
              <w:rPr>
                <w:sz w:val="22"/>
                <w:szCs w:val="22"/>
              </w:rPr>
            </w:pPr>
            <w:r>
              <w:rPr>
                <w:sz w:val="22"/>
                <w:szCs w:val="22"/>
              </w:rPr>
              <w:t>Influenza</w:t>
            </w:r>
          </w:p>
        </w:tc>
        <w:tc>
          <w:tcPr>
            <w:tcW w:w="3151" w:type="dxa"/>
          </w:tcPr>
          <w:p w14:paraId="38B0F0F5" w14:textId="4E48A750" w:rsidR="00B66772" w:rsidRDefault="00B66772" w:rsidP="00B66772">
            <w:pPr>
              <w:autoSpaceDE/>
              <w:autoSpaceDN/>
              <w:adjustRightInd/>
              <w:contextualSpacing w:val="0"/>
              <w:jc w:val="left"/>
              <w:rPr>
                <w:sz w:val="22"/>
                <w:szCs w:val="22"/>
              </w:rPr>
            </w:pPr>
            <w:r w:rsidRPr="00F350A9">
              <w:rPr>
                <w:sz w:val="22"/>
                <w:szCs w:val="22"/>
              </w:rPr>
              <w:t>Balox</w:t>
            </w:r>
            <w:r>
              <w:rPr>
                <w:sz w:val="22"/>
                <w:szCs w:val="22"/>
              </w:rPr>
              <w:t>a</w:t>
            </w:r>
            <w:r w:rsidRPr="00F350A9">
              <w:rPr>
                <w:sz w:val="22"/>
                <w:szCs w:val="22"/>
              </w:rPr>
              <w:t>vir</w:t>
            </w:r>
          </w:p>
        </w:tc>
        <w:tc>
          <w:tcPr>
            <w:tcW w:w="1871" w:type="dxa"/>
          </w:tcPr>
          <w:p w14:paraId="54478858"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7718BFCA" w14:textId="57468177" w:rsidR="00B66772" w:rsidRPr="00F350A9" w:rsidRDefault="00B66772" w:rsidP="00B66772">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2FF1A400" w14:textId="5A172E8C" w:rsidR="00B66772" w:rsidRPr="00F350A9" w:rsidRDefault="00B66772" w:rsidP="00B66772">
            <w:pPr>
              <w:autoSpaceDE/>
              <w:autoSpaceDN/>
              <w:adjustRightInd/>
              <w:contextualSpacing w:val="0"/>
              <w:jc w:val="center"/>
              <w:rPr>
                <w:sz w:val="22"/>
                <w:szCs w:val="22"/>
              </w:rPr>
            </w:pPr>
            <w:r w:rsidRPr="00F350A9">
              <w:rPr>
                <w:sz w:val="22"/>
                <w:szCs w:val="22"/>
              </w:rPr>
              <w:sym w:font="Wingdings" w:char="F0FB"/>
            </w:r>
          </w:p>
        </w:tc>
      </w:tr>
      <w:tr w:rsidR="00B66772" w14:paraId="69748FCE" w14:textId="77777777" w:rsidTr="00000E5E">
        <w:tc>
          <w:tcPr>
            <w:tcW w:w="1349" w:type="dxa"/>
            <w:vMerge/>
          </w:tcPr>
          <w:p w14:paraId="4A2D57BC" w14:textId="77777777" w:rsidR="00B66772" w:rsidRDefault="00B66772" w:rsidP="00B66772">
            <w:pPr>
              <w:autoSpaceDE/>
              <w:autoSpaceDN/>
              <w:adjustRightInd/>
              <w:contextualSpacing w:val="0"/>
              <w:jc w:val="left"/>
              <w:rPr>
                <w:sz w:val="22"/>
                <w:szCs w:val="22"/>
              </w:rPr>
            </w:pPr>
          </w:p>
        </w:tc>
        <w:tc>
          <w:tcPr>
            <w:tcW w:w="3151" w:type="dxa"/>
          </w:tcPr>
          <w:p w14:paraId="488BA242" w14:textId="4661A705" w:rsidR="00B66772" w:rsidRDefault="00B66772" w:rsidP="00B66772">
            <w:pPr>
              <w:autoSpaceDE/>
              <w:autoSpaceDN/>
              <w:adjustRightInd/>
              <w:contextualSpacing w:val="0"/>
              <w:jc w:val="left"/>
              <w:rPr>
                <w:sz w:val="22"/>
                <w:szCs w:val="22"/>
              </w:rPr>
            </w:pPr>
            <w:r w:rsidRPr="00F350A9">
              <w:rPr>
                <w:sz w:val="22"/>
                <w:szCs w:val="22"/>
              </w:rPr>
              <w:t>Oseltamivir</w:t>
            </w:r>
          </w:p>
        </w:tc>
        <w:tc>
          <w:tcPr>
            <w:tcW w:w="1871" w:type="dxa"/>
          </w:tcPr>
          <w:p w14:paraId="2B5155D1"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2FDCAB73" w14:textId="6A55F516" w:rsidR="00B66772" w:rsidRPr="00F350A9" w:rsidRDefault="00B66772" w:rsidP="00B66772">
            <w:pPr>
              <w:autoSpaceDE/>
              <w:autoSpaceDN/>
              <w:adjustRightInd/>
              <w:contextualSpacing w:val="0"/>
              <w:jc w:val="center"/>
              <w:rPr>
                <w:sz w:val="22"/>
                <w:szCs w:val="22"/>
              </w:rPr>
            </w:pPr>
            <w:r w:rsidRPr="00F350A9">
              <w:rPr>
                <w:sz w:val="18"/>
                <w:szCs w:val="22"/>
              </w:rPr>
              <w:t>(</w:t>
            </w:r>
            <w:r>
              <w:rPr>
                <w:sz w:val="18"/>
                <w:szCs w:val="22"/>
              </w:rPr>
              <w:t>any age</w:t>
            </w:r>
            <w:r w:rsidRPr="00F350A9">
              <w:rPr>
                <w:sz w:val="18"/>
                <w:szCs w:val="22"/>
              </w:rPr>
              <w:t>)</w:t>
            </w:r>
          </w:p>
        </w:tc>
        <w:tc>
          <w:tcPr>
            <w:tcW w:w="1988" w:type="dxa"/>
          </w:tcPr>
          <w:p w14:paraId="7C1C6C52" w14:textId="16229151" w:rsidR="00B66772" w:rsidRPr="00F350A9" w:rsidRDefault="00B66772" w:rsidP="00B66772">
            <w:pPr>
              <w:autoSpaceDE/>
              <w:autoSpaceDN/>
              <w:adjustRightInd/>
              <w:contextualSpacing w:val="0"/>
              <w:jc w:val="center"/>
              <w:rPr>
                <w:sz w:val="22"/>
                <w:szCs w:val="22"/>
              </w:rPr>
            </w:pPr>
            <w:r w:rsidRPr="00F350A9">
              <w:rPr>
                <w:sz w:val="22"/>
                <w:szCs w:val="22"/>
              </w:rPr>
              <w:sym w:font="Wingdings" w:char="F0FB"/>
            </w:r>
          </w:p>
        </w:tc>
      </w:tr>
      <w:tr w:rsidR="00B66772" w14:paraId="7335EE80" w14:textId="77777777" w:rsidTr="00000E5E">
        <w:tc>
          <w:tcPr>
            <w:tcW w:w="1349" w:type="dxa"/>
            <w:vMerge/>
            <w:tcBorders>
              <w:bottom w:val="single" w:sz="4" w:space="0" w:color="auto"/>
            </w:tcBorders>
          </w:tcPr>
          <w:p w14:paraId="1A3DABDB" w14:textId="77777777" w:rsidR="00B66772" w:rsidRDefault="00B66772" w:rsidP="00B66772">
            <w:pPr>
              <w:autoSpaceDE/>
              <w:autoSpaceDN/>
              <w:adjustRightInd/>
              <w:contextualSpacing w:val="0"/>
              <w:jc w:val="left"/>
              <w:rPr>
                <w:sz w:val="22"/>
                <w:szCs w:val="22"/>
              </w:rPr>
            </w:pPr>
          </w:p>
        </w:tc>
        <w:tc>
          <w:tcPr>
            <w:tcW w:w="3151" w:type="dxa"/>
          </w:tcPr>
          <w:p w14:paraId="472D9B6E" w14:textId="77777777" w:rsidR="00B66772" w:rsidRDefault="00B66772" w:rsidP="00B66772">
            <w:pPr>
              <w:autoSpaceDE/>
              <w:autoSpaceDN/>
              <w:adjustRightInd/>
              <w:contextualSpacing w:val="0"/>
              <w:jc w:val="left"/>
              <w:rPr>
                <w:sz w:val="22"/>
                <w:szCs w:val="22"/>
              </w:rPr>
            </w:pPr>
            <w:r w:rsidRPr="00F350A9">
              <w:rPr>
                <w:sz w:val="22"/>
                <w:szCs w:val="22"/>
              </w:rPr>
              <w:t>Low-dose</w:t>
            </w:r>
          </w:p>
          <w:p w14:paraId="4AF6B292" w14:textId="3BB09DFB" w:rsidR="00B66772" w:rsidRDefault="00B66772" w:rsidP="00B66772">
            <w:pPr>
              <w:autoSpaceDE/>
              <w:autoSpaceDN/>
              <w:adjustRightInd/>
              <w:contextualSpacing w:val="0"/>
              <w:jc w:val="left"/>
              <w:rPr>
                <w:sz w:val="22"/>
                <w:szCs w:val="22"/>
              </w:rPr>
            </w:pPr>
            <w:r>
              <w:rPr>
                <w:sz w:val="22"/>
                <w:szCs w:val="22"/>
              </w:rPr>
              <w:t>corticosteroids</w:t>
            </w:r>
          </w:p>
        </w:tc>
        <w:tc>
          <w:tcPr>
            <w:tcW w:w="1871" w:type="dxa"/>
          </w:tcPr>
          <w:p w14:paraId="01A989EB"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752D65D9" w14:textId="28358060" w:rsidR="00B66772" w:rsidRPr="00F350A9" w:rsidRDefault="00B66772" w:rsidP="00B66772">
            <w:pPr>
              <w:autoSpaceDE/>
              <w:autoSpaceDN/>
              <w:adjustRightInd/>
              <w:contextualSpacing w:val="0"/>
              <w:jc w:val="center"/>
              <w:rPr>
                <w:sz w:val="22"/>
                <w:szCs w:val="22"/>
              </w:rPr>
            </w:pPr>
            <w:r w:rsidRPr="00F350A9">
              <w:rPr>
                <w:sz w:val="18"/>
                <w:szCs w:val="22"/>
              </w:rPr>
              <w:t>(</w:t>
            </w:r>
            <w:r>
              <w:rPr>
                <w:sz w:val="18"/>
                <w:szCs w:val="22"/>
              </w:rPr>
              <w:t>any age with hypoxia</w:t>
            </w:r>
            <w:r w:rsidRPr="00F350A9">
              <w:rPr>
                <w:sz w:val="18"/>
                <w:szCs w:val="22"/>
              </w:rPr>
              <w:t>)</w:t>
            </w:r>
            <w:r>
              <w:rPr>
                <w:sz w:val="18"/>
                <w:szCs w:val="22"/>
                <w:vertAlign w:val="superscript"/>
              </w:rPr>
              <w:t>b</w:t>
            </w:r>
          </w:p>
        </w:tc>
        <w:tc>
          <w:tcPr>
            <w:tcW w:w="1988" w:type="dxa"/>
          </w:tcPr>
          <w:p w14:paraId="1C653F31" w14:textId="4ACCD1F2" w:rsidR="00B66772" w:rsidRPr="00F350A9" w:rsidRDefault="00B66772" w:rsidP="00B66772">
            <w:pPr>
              <w:autoSpaceDE/>
              <w:autoSpaceDN/>
              <w:adjustRightInd/>
              <w:contextualSpacing w:val="0"/>
              <w:jc w:val="center"/>
              <w:rPr>
                <w:sz w:val="22"/>
                <w:szCs w:val="22"/>
              </w:rPr>
            </w:pPr>
            <w:r w:rsidRPr="00F350A9">
              <w:rPr>
                <w:sz w:val="22"/>
                <w:szCs w:val="22"/>
              </w:rPr>
              <w:sym w:font="Wingdings" w:char="F0FB"/>
            </w:r>
          </w:p>
        </w:tc>
      </w:tr>
      <w:tr w:rsidR="00B66772" w14:paraId="77872BB1" w14:textId="77777777" w:rsidTr="00000E5E">
        <w:tc>
          <w:tcPr>
            <w:tcW w:w="8359" w:type="dxa"/>
            <w:gridSpan w:val="4"/>
            <w:tcBorders>
              <w:top w:val="nil"/>
              <w:bottom w:val="single" w:sz="4" w:space="0" w:color="auto"/>
            </w:tcBorders>
          </w:tcPr>
          <w:p w14:paraId="06C96728" w14:textId="2CE6B777" w:rsidR="00B66772" w:rsidRPr="00F350A9" w:rsidRDefault="00B66772" w:rsidP="00B66772">
            <w:pPr>
              <w:autoSpaceDE/>
              <w:autoSpaceDN/>
              <w:adjustRightInd/>
              <w:contextualSpacing w:val="0"/>
              <w:jc w:val="left"/>
              <w:rPr>
                <w:sz w:val="22"/>
                <w:szCs w:val="22"/>
              </w:rPr>
            </w:pPr>
            <w:r>
              <w:rPr>
                <w:sz w:val="20"/>
                <w:vertAlign w:val="superscript"/>
              </w:rPr>
              <w:t>a</w:t>
            </w:r>
            <w:r>
              <w:rPr>
                <w:sz w:val="20"/>
              </w:rPr>
              <w:t xml:space="preserve"> without suspected or confirmed influenza infection; </w:t>
            </w:r>
            <w:r>
              <w:rPr>
                <w:sz w:val="20"/>
                <w:vertAlign w:val="superscript"/>
              </w:rPr>
              <w:t xml:space="preserve">b </w:t>
            </w:r>
            <w:r w:rsidRPr="00F97107">
              <w:rPr>
                <w:sz w:val="20"/>
              </w:rPr>
              <w:t>without</w:t>
            </w:r>
            <w:r>
              <w:rPr>
                <w:sz w:val="20"/>
              </w:rPr>
              <w:t xml:space="preserve"> suspected or confirmed SARS-CoV-2 infection. Information on completed arms is available in Section 7.</w:t>
            </w:r>
          </w:p>
        </w:tc>
      </w:tr>
    </w:tbl>
    <w:p w14:paraId="52A86049" w14:textId="6F4054B0" w:rsidR="00A81581" w:rsidRPr="000E5360" w:rsidRDefault="000E5360" w:rsidP="000E5360">
      <w:pPr>
        <w:jc w:val="center"/>
        <w:rPr>
          <w:b/>
          <w:sz w:val="20"/>
        </w:rPr>
      </w:pPr>
      <w:r w:rsidRPr="000E5360">
        <w:rPr>
          <w:b/>
          <w:sz w:val="20"/>
        </w:rPr>
        <w:t>Table 1: Current comparisons</w:t>
      </w:r>
    </w:p>
    <w:p w14:paraId="29B68A17" w14:textId="2AE9CB2A" w:rsidR="00122CA0" w:rsidRPr="00633320" w:rsidRDefault="00C50400" w:rsidP="00633D2B">
      <w:r>
        <w:t>In a partial factorial design, participants may be entered into one or more randomised comparisons of active treatment plus usual care vs. usual care alone, simultaneously. This allows the effects of one treatment to be assessed in the presence or absence of another which generates useful information for clinicians and</w:t>
      </w:r>
      <w:r w:rsidR="00552C1B">
        <w:t xml:space="preserve"> health</w:t>
      </w:r>
      <w:r>
        <w:t xml:space="preserve"> policy</w:t>
      </w:r>
      <w:r w:rsidR="00552C1B">
        <w:t>-makers</w:t>
      </w:r>
      <w:r>
        <w:t>. In particular, this allows antiviral</w:t>
      </w:r>
      <w:bookmarkStart w:id="0" w:name="_GoBack"/>
      <w:bookmarkEnd w:id="0"/>
      <w:r>
        <w:t xml:space="preserve"> therapies to be assessed as monotherapy and in combination</w:t>
      </w:r>
      <w:r w:rsidR="00E75E2B">
        <w:t>,</w:t>
      </w:r>
      <w:r>
        <w:t xml:space="preserve"> which </w:t>
      </w:r>
      <w:r w:rsidR="00E75E2B">
        <w:t xml:space="preserve">will </w:t>
      </w:r>
      <w:r w:rsidR="00E75E2B">
        <w:lastRenderedPageBreak/>
        <w:t>provide</w:t>
      </w:r>
      <w:r>
        <w:t xml:space="preserve"> important </w:t>
      </w:r>
      <w:r w:rsidR="00E75E2B">
        <w:t>information on</w:t>
      </w:r>
      <w:r>
        <w:t xml:space="preserve"> the efficacy</w:t>
      </w:r>
      <w:r w:rsidR="00E75E2B">
        <w:t>, safety</w:t>
      </w:r>
      <w:r>
        <w:t xml:space="preserve"> and the development of resistance. This protocol indicates clearly where specific combinations are not desirable.</w:t>
      </w:r>
    </w:p>
    <w:p w14:paraId="659A9A21" w14:textId="77777777" w:rsidR="00F11197" w:rsidRPr="00633320" w:rsidRDefault="00F11197" w:rsidP="00F123A0"/>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561465A2"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82193C">
        <w:t xml:space="preserve">illness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678BDD74"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w:t>
      </w:r>
      <w:r w:rsidR="0082193C">
        <w:t xml:space="preserve"> or influenza</w:t>
      </w:r>
      <w:r w:rsidRPr="00633320">
        <w:t>.</w:t>
      </w:r>
    </w:p>
    <w:p w14:paraId="114D96DA" w14:textId="77777777" w:rsidR="00125C3C" w:rsidRPr="00633320" w:rsidRDefault="00125C3C" w:rsidP="00F123A0"/>
    <w:p w14:paraId="68A0EAFB" w14:textId="2901F102"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1" w:name="Signature_Page"/>
      <w:bookmarkStart w:id="2" w:name="bookmark0"/>
      <w:bookmarkStart w:id="3" w:name="_Toc481775678"/>
      <w:bookmarkStart w:id="4" w:name="_Toc224989188"/>
      <w:bookmarkStart w:id="5" w:name="_Toc225045458"/>
      <w:bookmarkStart w:id="6" w:name="_Toc224989189"/>
      <w:bookmarkStart w:id="7" w:name="_Toc225045459"/>
      <w:bookmarkStart w:id="8" w:name="_Toc221331249"/>
      <w:bookmarkStart w:id="9" w:name="_Toc221335981"/>
      <w:bookmarkStart w:id="10" w:name="_Toc221338335"/>
      <w:bookmarkStart w:id="11" w:name="_Toc221338499"/>
      <w:bookmarkStart w:id="12" w:name="_Toc221348619"/>
      <w:bookmarkStart w:id="13" w:name="_Toc221349005"/>
      <w:bookmarkStart w:id="14" w:name="_Toc221426484"/>
      <w:bookmarkStart w:id="15" w:name="_Toc221505606"/>
      <w:bookmarkStart w:id="16" w:name="_Toc221505992"/>
      <w:bookmarkStart w:id="17" w:name="_Toc22150618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752DD028" w14:textId="117E7A4D" w:rsidR="009F4B83"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9F4B83" w:rsidRPr="0074457B">
        <w:rPr>
          <w:rFonts w:cs="Times New Roman"/>
          <w:noProof/>
        </w:rPr>
        <w:t>1</w:t>
      </w:r>
      <w:r w:rsidR="009F4B83">
        <w:rPr>
          <w:rFonts w:asciiTheme="minorHAnsi" w:hAnsiTheme="minorHAnsi" w:cstheme="minorBidi"/>
          <w:b w:val="0"/>
          <w:caps w:val="0"/>
          <w:noProof/>
          <w:color w:val="auto"/>
          <w:sz w:val="22"/>
          <w:szCs w:val="22"/>
        </w:rPr>
        <w:tab/>
      </w:r>
      <w:r w:rsidR="009F4B83">
        <w:rPr>
          <w:noProof/>
        </w:rPr>
        <w:t>BACKGROUND AND RATIONALE</w:t>
      </w:r>
      <w:r w:rsidR="009F4B83">
        <w:rPr>
          <w:noProof/>
        </w:rPr>
        <w:tab/>
      </w:r>
      <w:r w:rsidR="009F4B83">
        <w:rPr>
          <w:noProof/>
        </w:rPr>
        <w:fldChar w:fldCharType="begin"/>
      </w:r>
      <w:r w:rsidR="009F4B83">
        <w:rPr>
          <w:noProof/>
        </w:rPr>
        <w:instrText xml:space="preserve"> PAGEREF _Toc97376046 \h </w:instrText>
      </w:r>
      <w:r w:rsidR="009F4B83">
        <w:rPr>
          <w:noProof/>
        </w:rPr>
      </w:r>
      <w:r w:rsidR="009F4B83">
        <w:rPr>
          <w:noProof/>
        </w:rPr>
        <w:fldChar w:fldCharType="separate"/>
      </w:r>
      <w:r w:rsidR="00BA36CE">
        <w:rPr>
          <w:noProof/>
        </w:rPr>
        <w:t>5</w:t>
      </w:r>
      <w:r w:rsidR="009F4B83">
        <w:rPr>
          <w:noProof/>
        </w:rPr>
        <w:fldChar w:fldCharType="end"/>
      </w:r>
    </w:p>
    <w:p w14:paraId="79977EB2" w14:textId="2D826A26"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_Toc97376047 \h </w:instrText>
      </w:r>
      <w:r>
        <w:rPr>
          <w:noProof/>
        </w:rPr>
      </w:r>
      <w:r>
        <w:rPr>
          <w:noProof/>
        </w:rPr>
        <w:fldChar w:fldCharType="separate"/>
      </w:r>
      <w:r w:rsidR="00BA36CE">
        <w:rPr>
          <w:noProof/>
        </w:rPr>
        <w:t>5</w:t>
      </w:r>
      <w:r>
        <w:rPr>
          <w:noProof/>
        </w:rPr>
        <w:fldChar w:fldCharType="end"/>
      </w:r>
    </w:p>
    <w:p w14:paraId="43E46FB8" w14:textId="4B6D61A3"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_Toc97376048 \h </w:instrText>
      </w:r>
      <w:r>
        <w:rPr>
          <w:noProof/>
        </w:rPr>
      </w:r>
      <w:r>
        <w:rPr>
          <w:noProof/>
        </w:rPr>
        <w:fldChar w:fldCharType="separate"/>
      </w:r>
      <w:r w:rsidR="00BA36CE">
        <w:rPr>
          <w:noProof/>
        </w:rPr>
        <w:t>5</w:t>
      </w:r>
      <w:r>
        <w:rPr>
          <w:noProof/>
        </w:rPr>
        <w:fldChar w:fldCharType="end"/>
      </w:r>
    </w:p>
    <w:p w14:paraId="2D9EC5D4" w14:textId="5B9E7C5B"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_Toc97376049 \h </w:instrText>
      </w:r>
      <w:r>
        <w:rPr>
          <w:noProof/>
        </w:rPr>
      </w:r>
      <w:r>
        <w:rPr>
          <w:noProof/>
        </w:rPr>
        <w:fldChar w:fldCharType="separate"/>
      </w:r>
      <w:r w:rsidR="00BA36CE">
        <w:rPr>
          <w:noProof/>
        </w:rPr>
        <w:t>5</w:t>
      </w:r>
      <w:r>
        <w:rPr>
          <w:noProof/>
        </w:rPr>
        <w:fldChar w:fldCharType="end"/>
      </w:r>
    </w:p>
    <w:p w14:paraId="3F1823A4" w14:textId="599315CF"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1.4</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_Toc97376050 \h </w:instrText>
      </w:r>
      <w:r>
        <w:rPr>
          <w:noProof/>
        </w:rPr>
      </w:r>
      <w:r>
        <w:rPr>
          <w:noProof/>
        </w:rPr>
        <w:fldChar w:fldCharType="separate"/>
      </w:r>
      <w:r w:rsidR="00BA36CE">
        <w:rPr>
          <w:noProof/>
        </w:rPr>
        <w:t>6</w:t>
      </w:r>
      <w:r>
        <w:rPr>
          <w:noProof/>
        </w:rPr>
        <w:fldChar w:fldCharType="end"/>
      </w:r>
    </w:p>
    <w:p w14:paraId="1C1C2B50" w14:textId="14510315"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1.5</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_Toc97376051 \h </w:instrText>
      </w:r>
      <w:r>
        <w:rPr>
          <w:noProof/>
        </w:rPr>
      </w:r>
      <w:r>
        <w:rPr>
          <w:noProof/>
        </w:rPr>
        <w:fldChar w:fldCharType="separate"/>
      </w:r>
      <w:r w:rsidR="00BA36CE">
        <w:rPr>
          <w:noProof/>
        </w:rPr>
        <w:t>6</w:t>
      </w:r>
      <w:r>
        <w:rPr>
          <w:noProof/>
        </w:rPr>
        <w:fldChar w:fldCharType="end"/>
      </w:r>
    </w:p>
    <w:p w14:paraId="7FB662A4" w14:textId="4AD80219"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1.6</w:t>
      </w:r>
      <w:r>
        <w:rPr>
          <w:rFonts w:asciiTheme="minorHAnsi" w:hAnsiTheme="minorHAnsi" w:cstheme="minorBidi"/>
          <w:bCs w:val="0"/>
          <w:smallCaps w:val="0"/>
          <w:noProof/>
          <w:color w:val="auto"/>
          <w:sz w:val="22"/>
          <w:szCs w:val="22"/>
        </w:rPr>
        <w:tab/>
      </w:r>
      <w:r>
        <w:rPr>
          <w:noProof/>
        </w:rPr>
        <w:t>Early phase assessments</w:t>
      </w:r>
      <w:r>
        <w:rPr>
          <w:noProof/>
        </w:rPr>
        <w:tab/>
      </w:r>
      <w:r>
        <w:rPr>
          <w:noProof/>
        </w:rPr>
        <w:fldChar w:fldCharType="begin"/>
      </w:r>
      <w:r>
        <w:rPr>
          <w:noProof/>
        </w:rPr>
        <w:instrText xml:space="preserve"> PAGEREF _Toc97376052 \h </w:instrText>
      </w:r>
      <w:r>
        <w:rPr>
          <w:noProof/>
        </w:rPr>
      </w:r>
      <w:r>
        <w:rPr>
          <w:noProof/>
        </w:rPr>
        <w:fldChar w:fldCharType="separate"/>
      </w:r>
      <w:r w:rsidR="00BA36CE">
        <w:rPr>
          <w:noProof/>
        </w:rPr>
        <w:t>7</w:t>
      </w:r>
      <w:r>
        <w:rPr>
          <w:noProof/>
        </w:rPr>
        <w:fldChar w:fldCharType="end"/>
      </w:r>
    </w:p>
    <w:p w14:paraId="12F331D4" w14:textId="24EEACFA"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_Toc97376053 \h </w:instrText>
      </w:r>
      <w:r>
        <w:rPr>
          <w:noProof/>
        </w:rPr>
      </w:r>
      <w:r>
        <w:rPr>
          <w:noProof/>
        </w:rPr>
        <w:fldChar w:fldCharType="separate"/>
      </w:r>
      <w:r w:rsidR="00BA36CE">
        <w:rPr>
          <w:noProof/>
        </w:rPr>
        <w:t>7</w:t>
      </w:r>
      <w:r>
        <w:rPr>
          <w:noProof/>
        </w:rPr>
        <w:fldChar w:fldCharType="end"/>
      </w:r>
    </w:p>
    <w:p w14:paraId="16CB5C6C" w14:textId="78C30E33"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_Toc97376054 \h </w:instrText>
      </w:r>
      <w:r>
        <w:rPr>
          <w:noProof/>
        </w:rPr>
      </w:r>
      <w:r>
        <w:rPr>
          <w:noProof/>
        </w:rPr>
        <w:fldChar w:fldCharType="separate"/>
      </w:r>
      <w:r w:rsidR="00BA36CE">
        <w:rPr>
          <w:noProof/>
        </w:rPr>
        <w:t>7</w:t>
      </w:r>
      <w:r>
        <w:rPr>
          <w:noProof/>
        </w:rPr>
        <w:fldChar w:fldCharType="end"/>
      </w:r>
    </w:p>
    <w:p w14:paraId="12A55CE0" w14:textId="437FCC15"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_Toc97376055 \h </w:instrText>
      </w:r>
      <w:r>
        <w:rPr>
          <w:noProof/>
        </w:rPr>
      </w:r>
      <w:r>
        <w:rPr>
          <w:noProof/>
        </w:rPr>
        <w:fldChar w:fldCharType="separate"/>
      </w:r>
      <w:r w:rsidR="00BA36CE">
        <w:rPr>
          <w:noProof/>
        </w:rPr>
        <w:t>8</w:t>
      </w:r>
      <w:r>
        <w:rPr>
          <w:noProof/>
        </w:rPr>
        <w:fldChar w:fldCharType="end"/>
      </w:r>
    </w:p>
    <w:p w14:paraId="6CE8B558" w14:textId="5B45ED14"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_Toc97376056 \h </w:instrText>
      </w:r>
      <w:r>
        <w:rPr>
          <w:noProof/>
        </w:rPr>
      </w:r>
      <w:r>
        <w:rPr>
          <w:noProof/>
        </w:rPr>
        <w:fldChar w:fldCharType="separate"/>
      </w:r>
      <w:r w:rsidR="00BA36CE">
        <w:rPr>
          <w:noProof/>
        </w:rPr>
        <w:t>9</w:t>
      </w:r>
      <w:r>
        <w:rPr>
          <w:noProof/>
        </w:rPr>
        <w:fldChar w:fldCharType="end"/>
      </w:r>
    </w:p>
    <w:p w14:paraId="3681E51C" w14:textId="66A3CA95"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2.4</w:t>
      </w:r>
      <w:r>
        <w:rPr>
          <w:rFonts w:asciiTheme="minorHAnsi" w:hAnsiTheme="minorHAnsi" w:cstheme="minorBidi"/>
          <w:bCs w:val="0"/>
          <w:smallCaps w:val="0"/>
          <w:noProof/>
          <w:color w:val="auto"/>
          <w:sz w:val="22"/>
          <w:szCs w:val="22"/>
        </w:rPr>
        <w:tab/>
      </w:r>
      <w:r>
        <w:rPr>
          <w:noProof/>
        </w:rPr>
        <w:t>Randomised allocation of treatment for COVID-19</w:t>
      </w:r>
      <w:r>
        <w:rPr>
          <w:noProof/>
        </w:rPr>
        <w:tab/>
      </w:r>
      <w:r>
        <w:rPr>
          <w:noProof/>
        </w:rPr>
        <w:fldChar w:fldCharType="begin"/>
      </w:r>
      <w:r>
        <w:rPr>
          <w:noProof/>
        </w:rPr>
        <w:instrText xml:space="preserve"> PAGEREF _Toc97376057 \h </w:instrText>
      </w:r>
      <w:r>
        <w:rPr>
          <w:noProof/>
        </w:rPr>
      </w:r>
      <w:r>
        <w:rPr>
          <w:noProof/>
        </w:rPr>
        <w:fldChar w:fldCharType="separate"/>
      </w:r>
      <w:r w:rsidR="00BA36CE">
        <w:rPr>
          <w:noProof/>
        </w:rPr>
        <w:t>10</w:t>
      </w:r>
      <w:r>
        <w:rPr>
          <w:noProof/>
        </w:rPr>
        <w:fldChar w:fldCharType="end"/>
      </w:r>
    </w:p>
    <w:p w14:paraId="303F2BA1" w14:textId="6BA48942"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2.5</w:t>
      </w:r>
      <w:r>
        <w:rPr>
          <w:rFonts w:asciiTheme="minorHAnsi" w:hAnsiTheme="minorHAnsi" w:cstheme="minorBidi"/>
          <w:bCs w:val="0"/>
          <w:smallCaps w:val="0"/>
          <w:noProof/>
          <w:color w:val="auto"/>
          <w:sz w:val="22"/>
          <w:szCs w:val="22"/>
        </w:rPr>
        <w:tab/>
      </w:r>
      <w:r>
        <w:rPr>
          <w:noProof/>
        </w:rPr>
        <w:t>Randomised allocation of treatment for influenza (UK only)</w:t>
      </w:r>
      <w:r>
        <w:rPr>
          <w:noProof/>
        </w:rPr>
        <w:tab/>
      </w:r>
      <w:r>
        <w:rPr>
          <w:noProof/>
        </w:rPr>
        <w:fldChar w:fldCharType="begin"/>
      </w:r>
      <w:r>
        <w:rPr>
          <w:noProof/>
        </w:rPr>
        <w:instrText xml:space="preserve"> PAGEREF _Toc97376058 \h </w:instrText>
      </w:r>
      <w:r>
        <w:rPr>
          <w:noProof/>
        </w:rPr>
      </w:r>
      <w:r>
        <w:rPr>
          <w:noProof/>
        </w:rPr>
        <w:fldChar w:fldCharType="separate"/>
      </w:r>
      <w:r w:rsidR="00BA36CE">
        <w:rPr>
          <w:noProof/>
        </w:rPr>
        <w:t>11</w:t>
      </w:r>
      <w:r>
        <w:rPr>
          <w:noProof/>
        </w:rPr>
        <w:fldChar w:fldCharType="end"/>
      </w:r>
    </w:p>
    <w:p w14:paraId="02798BC5" w14:textId="0B9FA653"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2.6</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_Toc97376079 \h </w:instrText>
      </w:r>
      <w:r>
        <w:rPr>
          <w:noProof/>
        </w:rPr>
      </w:r>
      <w:r>
        <w:rPr>
          <w:noProof/>
        </w:rPr>
        <w:fldChar w:fldCharType="separate"/>
      </w:r>
      <w:r w:rsidR="00BA36CE">
        <w:rPr>
          <w:noProof/>
        </w:rPr>
        <w:t>12</w:t>
      </w:r>
      <w:r>
        <w:rPr>
          <w:noProof/>
        </w:rPr>
        <w:fldChar w:fldCharType="end"/>
      </w:r>
    </w:p>
    <w:p w14:paraId="0BF3B499" w14:textId="077C925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_Toc97376080 \h </w:instrText>
      </w:r>
      <w:r>
        <w:rPr>
          <w:noProof/>
        </w:rPr>
      </w:r>
      <w:r>
        <w:rPr>
          <w:noProof/>
        </w:rPr>
        <w:fldChar w:fldCharType="separate"/>
      </w:r>
      <w:r w:rsidR="00BA36CE">
        <w:rPr>
          <w:noProof/>
        </w:rPr>
        <w:t>12</w:t>
      </w:r>
      <w:r>
        <w:rPr>
          <w:noProof/>
        </w:rPr>
        <w:fldChar w:fldCharType="end"/>
      </w:r>
    </w:p>
    <w:p w14:paraId="1F64159F" w14:textId="2AD73FD2"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_Toc97376081 \h </w:instrText>
      </w:r>
      <w:r>
        <w:rPr>
          <w:noProof/>
        </w:rPr>
      </w:r>
      <w:r>
        <w:rPr>
          <w:noProof/>
        </w:rPr>
        <w:fldChar w:fldCharType="separate"/>
      </w:r>
      <w:r w:rsidR="00BA36CE">
        <w:rPr>
          <w:noProof/>
        </w:rPr>
        <w:t>13</w:t>
      </w:r>
      <w:r>
        <w:rPr>
          <w:noProof/>
        </w:rPr>
        <w:fldChar w:fldCharType="end"/>
      </w:r>
    </w:p>
    <w:p w14:paraId="5D9E3C88" w14:textId="193D42C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_Toc97376082 \h </w:instrText>
      </w:r>
      <w:r>
        <w:rPr>
          <w:noProof/>
        </w:rPr>
      </w:r>
      <w:r>
        <w:rPr>
          <w:noProof/>
        </w:rPr>
        <w:fldChar w:fldCharType="separate"/>
      </w:r>
      <w:r w:rsidR="00BA36CE">
        <w:rPr>
          <w:noProof/>
        </w:rPr>
        <w:t>14</w:t>
      </w:r>
      <w:r>
        <w:rPr>
          <w:noProof/>
        </w:rPr>
        <w:fldChar w:fldCharType="end"/>
      </w:r>
    </w:p>
    <w:p w14:paraId="1A851ED0" w14:textId="2F060E00"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_Toc97376083 \h </w:instrText>
      </w:r>
      <w:r>
        <w:rPr>
          <w:noProof/>
        </w:rPr>
      </w:r>
      <w:r>
        <w:rPr>
          <w:noProof/>
        </w:rPr>
        <w:fldChar w:fldCharType="separate"/>
      </w:r>
      <w:r w:rsidR="00BA36CE">
        <w:rPr>
          <w:noProof/>
        </w:rPr>
        <w:t>14</w:t>
      </w:r>
      <w:r>
        <w:rPr>
          <w:noProof/>
        </w:rPr>
        <w:fldChar w:fldCharType="end"/>
      </w:r>
    </w:p>
    <w:p w14:paraId="7FFBD4D8" w14:textId="2D447B5B"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_Toc97376084 \h </w:instrText>
      </w:r>
      <w:r>
        <w:rPr>
          <w:noProof/>
        </w:rPr>
      </w:r>
      <w:r>
        <w:rPr>
          <w:noProof/>
        </w:rPr>
        <w:fldChar w:fldCharType="separate"/>
      </w:r>
      <w:r w:rsidR="00BA36CE">
        <w:rPr>
          <w:noProof/>
        </w:rPr>
        <w:t>14</w:t>
      </w:r>
      <w:r>
        <w:rPr>
          <w:noProof/>
        </w:rPr>
        <w:fldChar w:fldCharType="end"/>
      </w:r>
    </w:p>
    <w:p w14:paraId="7B216703" w14:textId="3FAD550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_Toc97376085 \h </w:instrText>
      </w:r>
      <w:r>
        <w:rPr>
          <w:noProof/>
        </w:rPr>
      </w:r>
      <w:r>
        <w:rPr>
          <w:noProof/>
        </w:rPr>
        <w:fldChar w:fldCharType="separate"/>
      </w:r>
      <w:r w:rsidR="00BA36CE">
        <w:rPr>
          <w:noProof/>
        </w:rPr>
        <w:t>15</w:t>
      </w:r>
      <w:r>
        <w:rPr>
          <w:noProof/>
        </w:rPr>
        <w:fldChar w:fldCharType="end"/>
      </w:r>
    </w:p>
    <w:p w14:paraId="4B79EABB" w14:textId="64B9C304"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_Toc97376091 \h </w:instrText>
      </w:r>
      <w:r>
        <w:rPr>
          <w:noProof/>
        </w:rPr>
      </w:r>
      <w:r>
        <w:rPr>
          <w:noProof/>
        </w:rPr>
        <w:fldChar w:fldCharType="separate"/>
      </w:r>
      <w:r w:rsidR="00BA36CE">
        <w:rPr>
          <w:noProof/>
        </w:rPr>
        <w:t>16</w:t>
      </w:r>
      <w:r>
        <w:rPr>
          <w:noProof/>
        </w:rPr>
        <w:fldChar w:fldCharType="end"/>
      </w:r>
    </w:p>
    <w:p w14:paraId="1F2EDF87" w14:textId="2A058112"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_Toc97376092 \h </w:instrText>
      </w:r>
      <w:r>
        <w:rPr>
          <w:noProof/>
        </w:rPr>
      </w:r>
      <w:r>
        <w:rPr>
          <w:noProof/>
        </w:rPr>
        <w:fldChar w:fldCharType="separate"/>
      </w:r>
      <w:r w:rsidR="00BA36CE">
        <w:rPr>
          <w:noProof/>
        </w:rPr>
        <w:t>16</w:t>
      </w:r>
      <w:r>
        <w:rPr>
          <w:noProof/>
        </w:rPr>
        <w:fldChar w:fldCharType="end"/>
      </w:r>
    </w:p>
    <w:p w14:paraId="6441FE7B" w14:textId="07BD321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_Toc97376093 \h </w:instrText>
      </w:r>
      <w:r>
        <w:rPr>
          <w:noProof/>
        </w:rPr>
      </w:r>
      <w:r>
        <w:rPr>
          <w:noProof/>
        </w:rPr>
        <w:fldChar w:fldCharType="separate"/>
      </w:r>
      <w:r w:rsidR="00BA36CE">
        <w:rPr>
          <w:noProof/>
        </w:rPr>
        <w:t>16</w:t>
      </w:r>
      <w:r>
        <w:rPr>
          <w:noProof/>
        </w:rPr>
        <w:fldChar w:fldCharType="end"/>
      </w:r>
    </w:p>
    <w:p w14:paraId="52CC969D" w14:textId="68D583D2"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_Toc97376094 \h </w:instrText>
      </w:r>
      <w:r>
        <w:rPr>
          <w:noProof/>
        </w:rPr>
      </w:r>
      <w:r>
        <w:rPr>
          <w:noProof/>
        </w:rPr>
        <w:fldChar w:fldCharType="separate"/>
      </w:r>
      <w:r w:rsidR="00BA36CE">
        <w:rPr>
          <w:noProof/>
        </w:rPr>
        <w:t>17</w:t>
      </w:r>
      <w:r>
        <w:rPr>
          <w:noProof/>
        </w:rPr>
        <w:fldChar w:fldCharType="end"/>
      </w:r>
    </w:p>
    <w:p w14:paraId="0DBAEE63" w14:textId="3E22667E"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_Toc97376095 \h </w:instrText>
      </w:r>
      <w:r>
        <w:rPr>
          <w:noProof/>
        </w:rPr>
      </w:r>
      <w:r>
        <w:rPr>
          <w:noProof/>
        </w:rPr>
        <w:fldChar w:fldCharType="separate"/>
      </w:r>
      <w:r w:rsidR="00BA36CE">
        <w:rPr>
          <w:noProof/>
        </w:rPr>
        <w:t>17</w:t>
      </w:r>
      <w:r>
        <w:rPr>
          <w:noProof/>
        </w:rPr>
        <w:fldChar w:fldCharType="end"/>
      </w:r>
    </w:p>
    <w:p w14:paraId="57580E46" w14:textId="74641634"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_Toc97376096 \h </w:instrText>
      </w:r>
      <w:r>
        <w:rPr>
          <w:noProof/>
        </w:rPr>
      </w:r>
      <w:r>
        <w:rPr>
          <w:noProof/>
        </w:rPr>
        <w:fldChar w:fldCharType="separate"/>
      </w:r>
      <w:r w:rsidR="00BA36CE">
        <w:rPr>
          <w:noProof/>
        </w:rPr>
        <w:t>18</w:t>
      </w:r>
      <w:r>
        <w:rPr>
          <w:noProof/>
        </w:rPr>
        <w:fldChar w:fldCharType="end"/>
      </w:r>
    </w:p>
    <w:p w14:paraId="68288A1D" w14:textId="372EFF81"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_Toc97376097 \h </w:instrText>
      </w:r>
      <w:r>
        <w:rPr>
          <w:noProof/>
        </w:rPr>
      </w:r>
      <w:r>
        <w:rPr>
          <w:noProof/>
        </w:rPr>
        <w:fldChar w:fldCharType="separate"/>
      </w:r>
      <w:r w:rsidR="00BA36CE">
        <w:rPr>
          <w:noProof/>
        </w:rPr>
        <w:t>18</w:t>
      </w:r>
      <w:r>
        <w:rPr>
          <w:noProof/>
        </w:rPr>
        <w:fldChar w:fldCharType="end"/>
      </w:r>
    </w:p>
    <w:p w14:paraId="76476FF2" w14:textId="00E779D2"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_Toc97376098 \h </w:instrText>
      </w:r>
      <w:r>
        <w:rPr>
          <w:noProof/>
        </w:rPr>
      </w:r>
      <w:r>
        <w:rPr>
          <w:noProof/>
        </w:rPr>
        <w:fldChar w:fldCharType="separate"/>
      </w:r>
      <w:r w:rsidR="00BA36CE">
        <w:rPr>
          <w:noProof/>
        </w:rPr>
        <w:t>18</w:t>
      </w:r>
      <w:r>
        <w:rPr>
          <w:noProof/>
        </w:rPr>
        <w:fldChar w:fldCharType="end"/>
      </w:r>
    </w:p>
    <w:p w14:paraId="2D9E88F5" w14:textId="69D02F31"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_Toc97376099 \h </w:instrText>
      </w:r>
      <w:r>
        <w:rPr>
          <w:noProof/>
        </w:rPr>
      </w:r>
      <w:r>
        <w:rPr>
          <w:noProof/>
        </w:rPr>
        <w:fldChar w:fldCharType="separate"/>
      </w:r>
      <w:r w:rsidR="00BA36CE">
        <w:rPr>
          <w:noProof/>
        </w:rPr>
        <w:t>18</w:t>
      </w:r>
      <w:r>
        <w:rPr>
          <w:noProof/>
        </w:rPr>
        <w:fldChar w:fldCharType="end"/>
      </w:r>
    </w:p>
    <w:p w14:paraId="35F8E42A" w14:textId="4E07DE47"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_Toc97376100 \h </w:instrText>
      </w:r>
      <w:r>
        <w:rPr>
          <w:noProof/>
        </w:rPr>
      </w:r>
      <w:r>
        <w:rPr>
          <w:noProof/>
        </w:rPr>
        <w:fldChar w:fldCharType="separate"/>
      </w:r>
      <w:r w:rsidR="00BA36CE">
        <w:rPr>
          <w:noProof/>
        </w:rPr>
        <w:t>19</w:t>
      </w:r>
      <w:r>
        <w:rPr>
          <w:noProof/>
        </w:rPr>
        <w:fldChar w:fldCharType="end"/>
      </w:r>
    </w:p>
    <w:p w14:paraId="2855EBD6" w14:textId="245A4F02"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_Toc97376101 \h </w:instrText>
      </w:r>
      <w:r>
        <w:rPr>
          <w:noProof/>
        </w:rPr>
      </w:r>
      <w:r>
        <w:rPr>
          <w:noProof/>
        </w:rPr>
        <w:fldChar w:fldCharType="separate"/>
      </w:r>
      <w:r w:rsidR="00BA36CE">
        <w:rPr>
          <w:noProof/>
        </w:rPr>
        <w:t>19</w:t>
      </w:r>
      <w:r>
        <w:rPr>
          <w:noProof/>
        </w:rPr>
        <w:fldChar w:fldCharType="end"/>
      </w:r>
    </w:p>
    <w:p w14:paraId="03453CA6" w14:textId="083EBE94"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_Toc97376102 \h </w:instrText>
      </w:r>
      <w:r>
        <w:rPr>
          <w:noProof/>
        </w:rPr>
      </w:r>
      <w:r>
        <w:rPr>
          <w:noProof/>
        </w:rPr>
        <w:fldChar w:fldCharType="separate"/>
      </w:r>
      <w:r w:rsidR="00BA36CE">
        <w:rPr>
          <w:noProof/>
        </w:rPr>
        <w:t>19</w:t>
      </w:r>
      <w:r>
        <w:rPr>
          <w:noProof/>
        </w:rPr>
        <w:fldChar w:fldCharType="end"/>
      </w:r>
    </w:p>
    <w:p w14:paraId="12345FDC" w14:textId="3337F59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_Toc97376103 \h </w:instrText>
      </w:r>
      <w:r>
        <w:rPr>
          <w:noProof/>
        </w:rPr>
      </w:r>
      <w:r>
        <w:rPr>
          <w:noProof/>
        </w:rPr>
        <w:fldChar w:fldCharType="separate"/>
      </w:r>
      <w:r w:rsidR="00BA36CE">
        <w:rPr>
          <w:noProof/>
        </w:rPr>
        <w:t>19</w:t>
      </w:r>
      <w:r>
        <w:rPr>
          <w:noProof/>
        </w:rPr>
        <w:fldChar w:fldCharType="end"/>
      </w:r>
    </w:p>
    <w:p w14:paraId="7E4E2D33" w14:textId="2623CB64"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_Toc97376104 \h </w:instrText>
      </w:r>
      <w:r>
        <w:rPr>
          <w:noProof/>
        </w:rPr>
      </w:r>
      <w:r>
        <w:rPr>
          <w:noProof/>
        </w:rPr>
        <w:fldChar w:fldCharType="separate"/>
      </w:r>
      <w:r w:rsidR="00BA36CE">
        <w:rPr>
          <w:noProof/>
        </w:rPr>
        <w:t>20</w:t>
      </w:r>
      <w:r>
        <w:rPr>
          <w:noProof/>
        </w:rPr>
        <w:fldChar w:fldCharType="end"/>
      </w:r>
    </w:p>
    <w:p w14:paraId="1828E9CD" w14:textId="65081CAD"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_Toc97376105 \h </w:instrText>
      </w:r>
      <w:r>
        <w:rPr>
          <w:noProof/>
        </w:rPr>
      </w:r>
      <w:r>
        <w:rPr>
          <w:noProof/>
        </w:rPr>
        <w:fldChar w:fldCharType="separate"/>
      </w:r>
      <w:r w:rsidR="00BA36CE">
        <w:rPr>
          <w:noProof/>
        </w:rPr>
        <w:t>20</w:t>
      </w:r>
      <w:r>
        <w:rPr>
          <w:noProof/>
        </w:rPr>
        <w:fldChar w:fldCharType="end"/>
      </w:r>
    </w:p>
    <w:p w14:paraId="749E2314" w14:textId="7268250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_Toc97376106 \h </w:instrText>
      </w:r>
      <w:r>
        <w:rPr>
          <w:noProof/>
        </w:rPr>
      </w:r>
      <w:r>
        <w:rPr>
          <w:noProof/>
        </w:rPr>
        <w:fldChar w:fldCharType="separate"/>
      </w:r>
      <w:r w:rsidR="00BA36CE">
        <w:rPr>
          <w:noProof/>
        </w:rPr>
        <w:t>20</w:t>
      </w:r>
      <w:r>
        <w:rPr>
          <w:noProof/>
        </w:rPr>
        <w:fldChar w:fldCharType="end"/>
      </w:r>
    </w:p>
    <w:p w14:paraId="71B4ACA6" w14:textId="5AE7C59B"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_Toc97376107 \h </w:instrText>
      </w:r>
      <w:r>
        <w:rPr>
          <w:noProof/>
        </w:rPr>
      </w:r>
      <w:r>
        <w:rPr>
          <w:noProof/>
        </w:rPr>
        <w:fldChar w:fldCharType="separate"/>
      </w:r>
      <w:r w:rsidR="00BA36CE">
        <w:rPr>
          <w:noProof/>
        </w:rPr>
        <w:t>20</w:t>
      </w:r>
      <w:r>
        <w:rPr>
          <w:noProof/>
        </w:rPr>
        <w:fldChar w:fldCharType="end"/>
      </w:r>
    </w:p>
    <w:p w14:paraId="3B505C35" w14:textId="4D5928E5"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_Toc97376108 \h </w:instrText>
      </w:r>
      <w:r>
        <w:rPr>
          <w:noProof/>
        </w:rPr>
      </w:r>
      <w:r>
        <w:rPr>
          <w:noProof/>
        </w:rPr>
        <w:fldChar w:fldCharType="separate"/>
      </w:r>
      <w:r w:rsidR="00BA36CE">
        <w:rPr>
          <w:noProof/>
        </w:rPr>
        <w:t>21</w:t>
      </w:r>
      <w:r>
        <w:rPr>
          <w:noProof/>
        </w:rPr>
        <w:fldChar w:fldCharType="end"/>
      </w:r>
    </w:p>
    <w:p w14:paraId="14EE397E" w14:textId="5FE1B9A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_Toc97376109 \h </w:instrText>
      </w:r>
      <w:r>
        <w:rPr>
          <w:noProof/>
        </w:rPr>
      </w:r>
      <w:r>
        <w:rPr>
          <w:noProof/>
        </w:rPr>
        <w:fldChar w:fldCharType="separate"/>
      </w:r>
      <w:r w:rsidR="00BA36CE">
        <w:rPr>
          <w:noProof/>
        </w:rPr>
        <w:t>21</w:t>
      </w:r>
      <w:r>
        <w:rPr>
          <w:noProof/>
        </w:rPr>
        <w:fldChar w:fldCharType="end"/>
      </w:r>
    </w:p>
    <w:p w14:paraId="12206141" w14:textId="2CB5B487"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_Toc97376110 \h </w:instrText>
      </w:r>
      <w:r>
        <w:rPr>
          <w:noProof/>
        </w:rPr>
      </w:r>
      <w:r>
        <w:rPr>
          <w:noProof/>
        </w:rPr>
        <w:fldChar w:fldCharType="separate"/>
      </w:r>
      <w:r w:rsidR="00BA36CE">
        <w:rPr>
          <w:noProof/>
        </w:rPr>
        <w:t>21</w:t>
      </w:r>
      <w:r>
        <w:rPr>
          <w:noProof/>
        </w:rPr>
        <w:fldChar w:fldCharType="end"/>
      </w:r>
    </w:p>
    <w:p w14:paraId="7F3FC337" w14:textId="690766CF"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_Toc97376111 \h </w:instrText>
      </w:r>
      <w:r>
        <w:rPr>
          <w:noProof/>
        </w:rPr>
      </w:r>
      <w:r>
        <w:rPr>
          <w:noProof/>
        </w:rPr>
        <w:fldChar w:fldCharType="separate"/>
      </w:r>
      <w:r w:rsidR="00BA36CE">
        <w:rPr>
          <w:noProof/>
        </w:rPr>
        <w:t>22</w:t>
      </w:r>
      <w:r>
        <w:rPr>
          <w:noProof/>
        </w:rPr>
        <w:fldChar w:fldCharType="end"/>
      </w:r>
    </w:p>
    <w:p w14:paraId="4C31158F" w14:textId="08A1F75B"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_Toc97376113 \h </w:instrText>
      </w:r>
      <w:r>
        <w:rPr>
          <w:noProof/>
        </w:rPr>
      </w:r>
      <w:r>
        <w:rPr>
          <w:noProof/>
        </w:rPr>
        <w:fldChar w:fldCharType="separate"/>
      </w:r>
      <w:r w:rsidR="00BA36CE">
        <w:rPr>
          <w:noProof/>
        </w:rPr>
        <w:t>24</w:t>
      </w:r>
      <w:r>
        <w:rPr>
          <w:noProof/>
        </w:rPr>
        <w:fldChar w:fldCharType="end"/>
      </w:r>
    </w:p>
    <w:p w14:paraId="1214DD1A" w14:textId="7E0E1CAF"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_Toc97376114 \h </w:instrText>
      </w:r>
      <w:r>
        <w:rPr>
          <w:noProof/>
        </w:rPr>
      </w:r>
      <w:r>
        <w:rPr>
          <w:noProof/>
        </w:rPr>
        <w:fldChar w:fldCharType="separate"/>
      </w:r>
      <w:r w:rsidR="00BA36CE">
        <w:rPr>
          <w:noProof/>
        </w:rPr>
        <w:t>24</w:t>
      </w:r>
      <w:r>
        <w:rPr>
          <w:noProof/>
        </w:rPr>
        <w:fldChar w:fldCharType="end"/>
      </w:r>
    </w:p>
    <w:p w14:paraId="4572F33B" w14:textId="0F8CB87A"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_Toc97376116 \h </w:instrText>
      </w:r>
      <w:r>
        <w:rPr>
          <w:noProof/>
        </w:rPr>
      </w:r>
      <w:r>
        <w:rPr>
          <w:noProof/>
        </w:rPr>
        <w:fldChar w:fldCharType="separate"/>
      </w:r>
      <w:r w:rsidR="00BA36CE">
        <w:rPr>
          <w:noProof/>
        </w:rPr>
        <w:t>28</w:t>
      </w:r>
      <w:r>
        <w:rPr>
          <w:noProof/>
        </w:rPr>
        <w:fldChar w:fldCharType="end"/>
      </w:r>
    </w:p>
    <w:p w14:paraId="65E9EE88" w14:textId="737E22B0"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_Toc97376117 \h </w:instrText>
      </w:r>
      <w:r>
        <w:rPr>
          <w:noProof/>
        </w:rPr>
      </w:r>
      <w:r>
        <w:rPr>
          <w:noProof/>
        </w:rPr>
        <w:fldChar w:fldCharType="separate"/>
      </w:r>
      <w:r w:rsidR="00BA36CE">
        <w:rPr>
          <w:noProof/>
        </w:rPr>
        <w:t>32</w:t>
      </w:r>
      <w:r>
        <w:rPr>
          <w:noProof/>
        </w:rPr>
        <w:fldChar w:fldCharType="end"/>
      </w:r>
    </w:p>
    <w:p w14:paraId="5A70B7EA" w14:textId="79F6DD84"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8.4</w:t>
      </w:r>
      <w:r>
        <w:rPr>
          <w:rFonts w:asciiTheme="minorHAnsi" w:hAnsiTheme="minorHAnsi" w:cstheme="minorBidi"/>
          <w:bCs w:val="0"/>
          <w:smallCaps w:val="0"/>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_Toc97376118 \h </w:instrText>
      </w:r>
      <w:r>
        <w:rPr>
          <w:noProof/>
        </w:rPr>
      </w:r>
      <w:r>
        <w:rPr>
          <w:noProof/>
        </w:rPr>
        <w:fldChar w:fldCharType="separate"/>
      </w:r>
      <w:r w:rsidR="00BA36CE">
        <w:rPr>
          <w:noProof/>
        </w:rPr>
        <w:t>34</w:t>
      </w:r>
      <w:r>
        <w:rPr>
          <w:noProof/>
        </w:rPr>
        <w:fldChar w:fldCharType="end"/>
      </w:r>
    </w:p>
    <w:p w14:paraId="314C640D" w14:textId="36F647E7"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8.5</w:t>
      </w:r>
      <w:r>
        <w:rPr>
          <w:rFonts w:asciiTheme="minorHAnsi" w:hAnsiTheme="minorHAnsi" w:cstheme="minorBidi"/>
          <w:bCs w:val="0"/>
          <w:smallCaps w:val="0"/>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_Toc97376119 \h </w:instrText>
      </w:r>
      <w:r>
        <w:rPr>
          <w:noProof/>
        </w:rPr>
      </w:r>
      <w:r>
        <w:rPr>
          <w:noProof/>
        </w:rPr>
        <w:fldChar w:fldCharType="separate"/>
      </w:r>
      <w:r w:rsidR="00BA36CE">
        <w:rPr>
          <w:noProof/>
        </w:rPr>
        <w:t>36</w:t>
      </w:r>
      <w:r>
        <w:rPr>
          <w:noProof/>
        </w:rPr>
        <w:fldChar w:fldCharType="end"/>
      </w:r>
    </w:p>
    <w:p w14:paraId="5AA70A9B" w14:textId="78179273"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_Toc97376120 \h </w:instrText>
      </w:r>
      <w:r>
        <w:rPr>
          <w:noProof/>
        </w:rPr>
      </w:r>
      <w:r>
        <w:rPr>
          <w:noProof/>
        </w:rPr>
        <w:fldChar w:fldCharType="separate"/>
      </w:r>
      <w:r w:rsidR="00BA36CE">
        <w:rPr>
          <w:noProof/>
        </w:rPr>
        <w:t>38</w:t>
      </w:r>
      <w:r>
        <w:rPr>
          <w:noProof/>
        </w:rPr>
        <w:fldChar w:fldCharType="end"/>
      </w:r>
    </w:p>
    <w:p w14:paraId="554ECBE0" w14:textId="1063E98F"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_Toc97376121 \h </w:instrText>
      </w:r>
      <w:r>
        <w:rPr>
          <w:noProof/>
        </w:rPr>
      </w:r>
      <w:r>
        <w:rPr>
          <w:noProof/>
        </w:rPr>
        <w:fldChar w:fldCharType="separate"/>
      </w:r>
      <w:r w:rsidR="00BA36CE">
        <w:rPr>
          <w:noProof/>
        </w:rPr>
        <w:t>41</w:t>
      </w:r>
      <w:r>
        <w:rPr>
          <w:noProof/>
        </w:rPr>
        <w:fldChar w:fldCharType="end"/>
      </w:r>
    </w:p>
    <w:p w14:paraId="44770676" w14:textId="5E0EB475"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22" w:name="_Toc215456652"/>
      <w:bookmarkStart w:id="23" w:name="_Ref247359968"/>
      <w:bookmarkStart w:id="24" w:name="_Toc38099236"/>
      <w:bookmarkStart w:id="25" w:name="_Toc44674830"/>
      <w:bookmarkStart w:id="26" w:name="_Toc97376046"/>
      <w:r w:rsidRPr="00633320">
        <w:lastRenderedPageBreak/>
        <w:t>BACKGROUND AND RATIONALE</w:t>
      </w:r>
      <w:bookmarkEnd w:id="22"/>
      <w:bookmarkEnd w:id="23"/>
      <w:bookmarkEnd w:id="24"/>
      <w:bookmarkEnd w:id="25"/>
      <w:bookmarkEnd w:id="26"/>
    </w:p>
    <w:p w14:paraId="4196DE7D" w14:textId="77777777" w:rsidR="00A62D78" w:rsidRPr="00633320" w:rsidRDefault="00A62D78" w:rsidP="008F2EC2">
      <w:pPr>
        <w:pStyle w:val="Heading2"/>
      </w:pPr>
      <w:bookmarkStart w:id="27" w:name="_Toc38099237"/>
      <w:bookmarkStart w:id="28" w:name="_Toc44674831"/>
      <w:bookmarkStart w:id="29" w:name="_Toc97376047"/>
      <w:bookmarkStart w:id="30" w:name="_Ref247359498"/>
      <w:r w:rsidRPr="00633320">
        <w:t>S</w:t>
      </w:r>
      <w:r w:rsidR="00295817" w:rsidRPr="00633320">
        <w:t>etting</w:t>
      </w:r>
      <w:bookmarkEnd w:id="27"/>
      <w:bookmarkEnd w:id="28"/>
      <w:bookmarkEnd w:id="29"/>
    </w:p>
    <w:p w14:paraId="53E23B9F" w14:textId="2B0A3C6C" w:rsidR="00E703DF"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DC738F"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DC738F" w:rsidRPr="00633320">
          <w:instrText xml:space="preserve"> ADDIN EN.CITE </w:instrText>
        </w:r>
        <w:r w:rsidR="00DC738F"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1</w:t>
        </w:r>
        <w:r w:rsidR="00DC738F"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DC738F"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DC738F" w:rsidRPr="00633320">
          <w:instrText xml:space="preserve"> ADDIN EN.CITE </w:instrText>
        </w:r>
        <w:r w:rsidR="00DC738F"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2-4</w:t>
        </w:r>
        <w:r w:rsidR="00DC738F"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DC738F"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DC738F" w:rsidRPr="00633320">
          <w:instrText xml:space="preserve"> ADDIN EN.CITE </w:instrText>
        </w:r>
        <w:r w:rsidR="00DC738F"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2</w:t>
        </w:r>
        <w:r w:rsidR="00DC738F"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DC738F"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DC738F" w:rsidRPr="00633320">
          <w:instrText xml:space="preserve"> ADDIN EN.CITE </w:instrText>
        </w:r>
        <w:r w:rsidR="00DC738F"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5</w:t>
        </w:r>
        <w:r w:rsidR="00DC738F" w:rsidRPr="00633320">
          <w:fldChar w:fldCharType="end"/>
        </w:r>
      </w:hyperlink>
      <w:r w:rsidR="008473B3" w:rsidRPr="00633320">
        <w:t xml:space="preserve"> A rapid NHS England-led consensus process identified the need to evaluate corticosteroids and intravenous immunoglobulin (IVIg) as initial therapies in PIMS-TS, and confirmed </w:t>
      </w:r>
      <w:r w:rsidR="00EF0F1A" w:rsidRPr="00633320">
        <w:t>tocilizumab</w:t>
      </w:r>
      <w:r w:rsidR="008473B3" w:rsidRPr="00633320">
        <w:t xml:space="preserve"> as one of the biological anti-inflammatory agents to be evaluated as a second line therapy.</w:t>
      </w:r>
    </w:p>
    <w:p w14:paraId="7AD89E5C" w14:textId="10E3C061" w:rsidR="0082193C" w:rsidRDefault="0082193C" w:rsidP="00F123A0"/>
    <w:p w14:paraId="0C57F36D" w14:textId="029AA485" w:rsidR="0082193C" w:rsidRPr="00633320" w:rsidRDefault="0082193C" w:rsidP="00F123A0">
      <w:r>
        <w:t>The COVID-19 control measures in place in the UK during the winter of 2020/21 resulted in an almost complete absence of influenza transmission over that period. This extended period without exposure to influenza viruses is unique and may have resulted in antibody waning and increased population susceptibility. Therefore, there is a possibility of a large resurgence of influenza in the winter of 2021/22. The treatment of influenza in hospitalised patients has progressed little in the last 20 years and there is substantial uncertainty and disagreement about optimal treatment of this patient group.</w:t>
      </w:r>
    </w:p>
    <w:p w14:paraId="54536394" w14:textId="1CE75DE3" w:rsidR="00A62D78" w:rsidRPr="00633320" w:rsidRDefault="00A62D78" w:rsidP="008F2EC2">
      <w:pPr>
        <w:pStyle w:val="Heading2"/>
      </w:pPr>
      <w:bookmarkStart w:id="31" w:name="_Toc244455447"/>
      <w:bookmarkStart w:id="32" w:name="_Toc244547126"/>
      <w:bookmarkStart w:id="33" w:name="_Toc244455448"/>
      <w:bookmarkStart w:id="34" w:name="_Toc244547127"/>
      <w:bookmarkStart w:id="35" w:name="_Toc38099238"/>
      <w:bookmarkStart w:id="36" w:name="_Toc44674832"/>
      <w:bookmarkStart w:id="37" w:name="_Toc97376048"/>
      <w:bookmarkEnd w:id="30"/>
      <w:bookmarkEnd w:id="31"/>
      <w:bookmarkEnd w:id="32"/>
      <w:bookmarkEnd w:id="33"/>
      <w:bookmarkEnd w:id="34"/>
      <w:r w:rsidRPr="00633320">
        <w:t>Treatment Options</w:t>
      </w:r>
      <w:bookmarkEnd w:id="35"/>
      <w:bookmarkEnd w:id="36"/>
      <w:bookmarkEnd w:id="37"/>
    </w:p>
    <w:p w14:paraId="18CF1DCA" w14:textId="6BE77045" w:rsidR="00F54689" w:rsidRPr="00633320" w:rsidRDefault="006107E0" w:rsidP="00F123A0">
      <w:r w:rsidRPr="00633320">
        <w:t>Th</w:t>
      </w:r>
      <w:r>
        <w:t>e</w:t>
      </w:r>
      <w:r w:rsidRPr="00633320">
        <w:t xml:space="preserve"> </w:t>
      </w:r>
      <w:r w:rsidR="00F33645" w:rsidRPr="00633320">
        <w:t xml:space="preserve">protocol </w:t>
      </w:r>
      <w:r w:rsidR="004D7874" w:rsidRPr="00633320">
        <w:t>allows reliable assessment of the effects of multiple different treatments (including re-purposed and novel drugs) on major outcomes in COVID-19</w:t>
      </w:r>
      <w:r w:rsidR="0082193C">
        <w:t>, influenza</w:t>
      </w:r>
      <w:r>
        <w:t xml:space="preserve"> and PIMS-TS</w:t>
      </w:r>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2.4-2.6 and in Appendices 1-4 (sections 8.1-8.4).</w:t>
      </w:r>
    </w:p>
    <w:p w14:paraId="53F0AC4A" w14:textId="6CFFD5A5" w:rsidR="00CF15DC" w:rsidRPr="00633320" w:rsidRDefault="00F33645" w:rsidP="008F2EC2">
      <w:pPr>
        <w:pStyle w:val="Heading2"/>
      </w:pPr>
      <w:bookmarkStart w:id="38" w:name="_Ref54595813"/>
      <w:bookmarkStart w:id="39" w:name="_Toc97376049"/>
      <w:r w:rsidRPr="00633320">
        <w:t>Modifications to the number of treatment arms</w:t>
      </w:r>
      <w:bookmarkEnd w:id="38"/>
      <w:bookmarkEnd w:id="39"/>
    </w:p>
    <w:p w14:paraId="24AD97F6" w14:textId="1A184961" w:rsidR="00C66575" w:rsidRPr="00633320" w:rsidRDefault="00F33645" w:rsidP="00F33645">
      <w:pPr>
        <w:pStyle w:val="Default"/>
        <w:contextualSpacing/>
        <w:jc w:val="both"/>
      </w:pPr>
      <w:r w:rsidRPr="00633320">
        <w:t>Other arms can be added</w:t>
      </w:r>
      <w:r w:rsidR="00E07E81" w:rsidRPr="00633320">
        <w:t xml:space="preserve"> </w:t>
      </w:r>
      <w:r w:rsidRPr="00633320">
        <w:t>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xml:space="preserve">, not all treatment arms will be available (e.g. due to manufacturing and supply </w:t>
      </w:r>
      <w:r w:rsidR="0082193C">
        <w:t>issues</w:t>
      </w:r>
      <w:r w:rsidRPr="00633320">
        <w:t>)</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 xml:space="preserve">Depending </w:t>
      </w:r>
      <w:r w:rsidR="00FA0B97" w:rsidRPr="00633320">
        <w:lastRenderedPageBreak/>
        <w:t>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78490D20" w14:textId="77777777" w:rsidR="00295817" w:rsidRPr="00633320" w:rsidRDefault="00295817" w:rsidP="008F2EC2">
      <w:pPr>
        <w:pStyle w:val="Heading2"/>
      </w:pPr>
      <w:bookmarkStart w:id="40" w:name="_Toc37107286"/>
      <w:bookmarkStart w:id="41" w:name="_Toc38099241"/>
      <w:bookmarkStart w:id="42" w:name="_Toc44674835"/>
      <w:bookmarkStart w:id="43" w:name="_Toc97376050"/>
      <w:r w:rsidRPr="00633320">
        <w:t>Design Considerations</w:t>
      </w:r>
      <w:bookmarkEnd w:id="40"/>
      <w:bookmarkEnd w:id="41"/>
      <w:bookmarkEnd w:id="42"/>
      <w:bookmarkEnd w:id="43"/>
    </w:p>
    <w:p w14:paraId="25897AB7" w14:textId="081B7D60" w:rsidR="00EE71E4" w:rsidRPr="00633320" w:rsidRDefault="0093287A" w:rsidP="00F123A0">
      <w:bookmarkStart w:id="44" w:name="_Toc34778065"/>
      <w:bookmarkStart w:id="45" w:name="_Toc34778120"/>
      <w:bookmarkStart w:id="46" w:name="_Toc34778269"/>
      <w:bookmarkEnd w:id="44"/>
      <w:bookmarkEnd w:id="45"/>
      <w:bookmarkEnd w:id="46"/>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confirmed COVID-19 </w:t>
      </w:r>
      <w:r w:rsidR="0082193C">
        <w:t xml:space="preserve">and/or influenza </w:t>
      </w:r>
      <w:r w:rsidR="0099498B" w:rsidRPr="00633320">
        <w:t xml:space="preserve">infection in hospitalised patients receiving </w:t>
      </w:r>
      <w:r w:rsidR="00E225A5" w:rsidRPr="00633320">
        <w:t>usual standard of care</w:t>
      </w:r>
      <w:r w:rsidR="0099498B" w:rsidRPr="00633320">
        <w:t>.</w:t>
      </w:r>
      <w:r w:rsidR="0082193C" w:rsidRPr="0082193C">
        <w:t xml:space="preserve"> </w:t>
      </w:r>
      <w:r w:rsidR="0082193C">
        <w:t>(Treatments for influenza are only being assessed in the UK.)</w:t>
      </w:r>
      <w:r w:rsidR="0099498B" w:rsidRPr="00633320">
        <w:t xml:space="preserve"> </w:t>
      </w:r>
    </w:p>
    <w:p w14:paraId="26357C26" w14:textId="77777777" w:rsidR="00EE71E4" w:rsidRPr="00633320" w:rsidRDefault="00EE71E4" w:rsidP="00F123A0"/>
    <w:p w14:paraId="6CE88416" w14:textId="21A585DF"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w:t>
      </w:r>
      <w:r w:rsidR="0082193C">
        <w:t xml:space="preserve">Similarly, the winter of 2021-22 may pose a similar challenge to hospitals when ongoing COVID-19 cases coincide with a significant number of influenza cases. </w:t>
      </w:r>
      <w:r w:rsidR="00DB5F0B" w:rsidRPr="00633320">
        <w:t xml:space="preserve">In </w:t>
      </w:r>
      <w:r w:rsidR="0082193C">
        <w:t>such</w:t>
      </w:r>
      <w:r w:rsidR="0082193C" w:rsidRPr="00633320">
        <w:t xml:space="preserve"> </w:t>
      </w:r>
      <w:r w:rsidR="00DB5F0B" w:rsidRPr="00633320">
        <w:t>situation</w:t>
      </w:r>
      <w:r w:rsidR="0082193C">
        <w:t>s</w:t>
      </w:r>
      <w:r w:rsidR="00DB5F0B" w:rsidRPr="00633320">
        <w:t xml:space="preserve">,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2D8D2247" w:rsidR="00B1131C" w:rsidRPr="00633320" w:rsidRDefault="00B1131C" w:rsidP="00F123A0">
      <w:r w:rsidRPr="00633320">
        <w:t>In a cohort of 191 hospitalised COVID-19 patients with a completed outcome, the median time from illness onset to discharge was 22</w:t>
      </w:r>
      <w:r w:rsidR="00A42897">
        <w:t>.</w:t>
      </w:r>
      <w:r w:rsidRPr="00633320">
        <w:t>0 days (IQR 18</w:t>
      </w:r>
      <w:r w:rsidR="00A42897">
        <w:t>.</w:t>
      </w:r>
      <w:r w:rsidRPr="00633320">
        <w:t>0</w:t>
      </w:r>
      <w:r w:rsidR="00A42897">
        <w:t>-</w:t>
      </w:r>
      <w:r w:rsidRPr="00633320">
        <w:t>25</w:t>
      </w:r>
      <w:r w:rsidR="00A42897">
        <w:t>.</w:t>
      </w:r>
      <w:r w:rsidRPr="00633320">
        <w:t>0) and the median time to death was 18</w:t>
      </w:r>
      <w:r w:rsidR="00A42897">
        <w:t>.</w:t>
      </w:r>
      <w:r w:rsidRPr="00633320">
        <w:t>5 days (15</w:t>
      </w:r>
      <w:r w:rsidR="00A42897">
        <w:t>.</w:t>
      </w:r>
      <w:r w:rsidRPr="00633320">
        <w:t>0</w:t>
      </w:r>
      <w:r w:rsidR="00A42897">
        <w:t>-</w:t>
      </w:r>
      <w:r w:rsidRPr="00633320">
        <w:t>22</w:t>
      </w:r>
      <w:r w:rsidR="00A42897">
        <w:t>.</w:t>
      </w:r>
      <w:r w:rsidRPr="00633320">
        <w:t xml:space="preserve">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6" w:tooltip="Zhou, 2020 #3000" w:history="1">
        <w:r w:rsidR="00DC738F"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 </w:instrText>
        </w:r>
        <w:r w:rsidR="00DC738F">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EN.CITE.DATA </w:instrText>
        </w:r>
        <w:r w:rsidR="00DC738F">
          <w:fldChar w:fldCharType="end"/>
        </w:r>
        <w:r w:rsidR="00DC738F" w:rsidRPr="00633320">
          <w:fldChar w:fldCharType="separate"/>
        </w:r>
        <w:r w:rsidR="00DC738F" w:rsidRPr="0082193C">
          <w:rPr>
            <w:noProof/>
            <w:vertAlign w:val="superscript"/>
          </w:rPr>
          <w:t>6</w:t>
        </w:r>
        <w:r w:rsidR="00DC738F" w:rsidRPr="00633320">
          <w:fldChar w:fldCharType="end"/>
        </w:r>
      </w:hyperlink>
      <w:r w:rsidR="0082193C" w:rsidRPr="0082193C">
        <w:t xml:space="preserve"> </w:t>
      </w:r>
      <w:r w:rsidR="0082193C">
        <w:t>For influenza, the average length of hospital stay in the UK is around 9 days, so assessment at 28 days will capture most outcomes.</w:t>
      </w:r>
      <w:hyperlink w:anchor="_ENREF_7" w:tooltip="Moss, 2020 #3119" w:history="1">
        <w:r w:rsidR="00DC738F">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DC738F">
          <w:instrText xml:space="preserve"> ADDIN EN.CITE </w:instrText>
        </w:r>
        <w:r w:rsidR="00DC738F">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DC738F">
          <w:instrText xml:space="preserve"> ADDIN EN.CITE.DATA </w:instrText>
        </w:r>
        <w:r w:rsidR="00DC738F">
          <w:fldChar w:fldCharType="end"/>
        </w:r>
        <w:r w:rsidR="00DC738F">
          <w:fldChar w:fldCharType="separate"/>
        </w:r>
        <w:r w:rsidR="00DC738F" w:rsidRPr="00853E7C">
          <w:rPr>
            <w:noProof/>
            <w:vertAlign w:val="superscript"/>
          </w:rPr>
          <w:t>7</w:t>
        </w:r>
        <w:r w:rsidR="00DC738F">
          <w:fldChar w:fldCharType="end"/>
        </w:r>
      </w:hyperlink>
    </w:p>
    <w:p w14:paraId="0AA186B2" w14:textId="77777777" w:rsidR="002E270A" w:rsidRPr="00633320" w:rsidRDefault="00CB4BE7" w:rsidP="008F2EC2">
      <w:pPr>
        <w:pStyle w:val="Heading2"/>
      </w:pPr>
      <w:bookmarkStart w:id="47" w:name="_Toc44674836"/>
      <w:bookmarkStart w:id="48" w:name="_Toc97376051"/>
      <w:r w:rsidRPr="00633320">
        <w:t>Potential for effective treatments to become available</w:t>
      </w:r>
      <w:bookmarkEnd w:id="47"/>
      <w:bookmarkEnd w:id="48"/>
    </w:p>
    <w:p w14:paraId="71B9145B" w14:textId="77777777" w:rsidR="00CB4BE7" w:rsidRPr="00633320" w:rsidRDefault="00CB4BE7" w:rsidP="00CB4BE7"/>
    <w:p w14:paraId="644EE204" w14:textId="57816699"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w:t>
      </w:r>
      <w:r w:rsidR="0082193C">
        <w:t xml:space="preserve">6mg once daily </w:t>
      </w:r>
      <w:r w:rsidRPr="00633320">
        <w:t xml:space="preserve">reduces the mortality in COVID-19 patients requiring mechanical ventilation or oxygen. In </w:t>
      </w:r>
      <w:r w:rsidRPr="00633320">
        <w:lastRenderedPageBreak/>
        <w:t xml:space="preserve">response, </w:t>
      </w:r>
      <w:r w:rsidR="00E57E3D" w:rsidRPr="00633320">
        <w:t xml:space="preserve">many clinical guidelines now recommend the use of </w:t>
      </w:r>
      <w:r w:rsidRPr="00633320">
        <w:t xml:space="preserve">dexamethasone </w:t>
      </w:r>
      <w:r w:rsidR="0082193C">
        <w:t xml:space="preserve">6mg once daily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0B9AE880" w:rsidR="00CB4BE7" w:rsidRPr="00633320" w:rsidRDefault="00CB4BE7" w:rsidP="00735DBF">
      <w:pPr>
        <w:autoSpaceDE/>
        <w:autoSpaceDN/>
        <w:adjustRightInd/>
        <w:contextualSpacing w:val="0"/>
      </w:pPr>
      <w:r w:rsidRPr="00633320">
        <w:t>The RECOVERY trial randomises eligible participant</w:t>
      </w:r>
      <w:r w:rsidR="003C491C">
        <w:t>s</w:t>
      </w:r>
      <w:r w:rsidRPr="00633320">
        <w:t xml:space="preserve">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8F2EC2">
      <w:pPr>
        <w:pStyle w:val="Heading2"/>
      </w:pPr>
      <w:bookmarkStart w:id="49" w:name="_Toc97376052"/>
      <w:r w:rsidRPr="00633320">
        <w:t>Early phase assessments</w:t>
      </w:r>
      <w:bookmarkEnd w:id="49"/>
    </w:p>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2"/>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50" w:name="_Toc34778068"/>
      <w:bookmarkStart w:id="51" w:name="_Toc34778123"/>
      <w:bookmarkStart w:id="52" w:name="_Toc34778272"/>
      <w:bookmarkStart w:id="53" w:name="_Toc34778326"/>
      <w:bookmarkStart w:id="54" w:name="_Toc34778379"/>
      <w:bookmarkStart w:id="55" w:name="_Toc34778459"/>
      <w:bookmarkStart w:id="56" w:name="_Toc34778514"/>
      <w:bookmarkStart w:id="57" w:name="_Toc34778570"/>
      <w:bookmarkStart w:id="58" w:name="_Toc34780048"/>
      <w:bookmarkStart w:id="59" w:name="_Toc34780312"/>
      <w:bookmarkStart w:id="60" w:name="_Toc34780442"/>
      <w:bookmarkStart w:id="61" w:name="_Toc244547132"/>
      <w:bookmarkStart w:id="62" w:name="_Toc38099242"/>
      <w:bookmarkStart w:id="63" w:name="_Toc44674837"/>
      <w:bookmarkStart w:id="64" w:name="_Toc97376053"/>
      <w:bookmarkEnd w:id="50"/>
      <w:bookmarkEnd w:id="51"/>
      <w:bookmarkEnd w:id="52"/>
      <w:bookmarkEnd w:id="53"/>
      <w:bookmarkEnd w:id="54"/>
      <w:bookmarkEnd w:id="55"/>
      <w:bookmarkEnd w:id="56"/>
      <w:bookmarkEnd w:id="57"/>
      <w:bookmarkEnd w:id="58"/>
      <w:bookmarkEnd w:id="59"/>
      <w:bookmarkEnd w:id="60"/>
      <w:bookmarkEnd w:id="61"/>
      <w:r w:rsidRPr="00633320">
        <w:t>Design</w:t>
      </w:r>
      <w:r w:rsidR="000F5D4C" w:rsidRPr="00633320">
        <w:t xml:space="preserve"> and Procedures</w:t>
      </w:r>
      <w:bookmarkEnd w:id="62"/>
      <w:bookmarkEnd w:id="63"/>
      <w:bookmarkEnd w:id="64"/>
    </w:p>
    <w:p w14:paraId="3F124A71" w14:textId="77777777" w:rsidR="00610FE8" w:rsidRPr="00633320" w:rsidRDefault="00347F62" w:rsidP="008F2EC2">
      <w:pPr>
        <w:pStyle w:val="Heading2"/>
      </w:pPr>
      <w:bookmarkStart w:id="65" w:name="_Toc514947203"/>
      <w:bookmarkStart w:id="66" w:name="_Toc515001175"/>
      <w:bookmarkStart w:id="67" w:name="_Toc34303382"/>
      <w:bookmarkStart w:id="68" w:name="_Toc38099243"/>
      <w:bookmarkStart w:id="69" w:name="_Toc44674838"/>
      <w:bookmarkStart w:id="70" w:name="_Toc97376054"/>
      <w:bookmarkEnd w:id="65"/>
      <w:bookmarkEnd w:id="66"/>
      <w:bookmarkEnd w:id="67"/>
      <w:r w:rsidRPr="00633320">
        <w:t>Eligibility</w:t>
      </w:r>
      <w:bookmarkEnd w:id="68"/>
      <w:bookmarkEnd w:id="69"/>
      <w:bookmarkEnd w:id="70"/>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42BB9497" w:rsidR="001B27CF" w:rsidRPr="00633320" w:rsidRDefault="003B5DC6" w:rsidP="00F123A0">
      <w:pPr>
        <w:pStyle w:val="ListParagraph"/>
        <w:numPr>
          <w:ilvl w:val="0"/>
          <w:numId w:val="4"/>
        </w:numPr>
        <w:rPr>
          <w:b/>
        </w:rPr>
      </w:pPr>
      <w:r>
        <w:rPr>
          <w:b/>
        </w:rPr>
        <w:t xml:space="preserve">a) </w:t>
      </w:r>
      <w:r w:rsidR="0082193C">
        <w:rPr>
          <w:b/>
        </w:rPr>
        <w:t>Viral pneumonia syndrome</w:t>
      </w:r>
    </w:p>
    <w:p w14:paraId="704F5357" w14:textId="77777777" w:rsidR="001B27CF" w:rsidRPr="00633320" w:rsidRDefault="001B27CF" w:rsidP="001B27CF">
      <w:pPr>
        <w:pStyle w:val="ListParagraph"/>
        <w:ind w:left="757"/>
      </w:pPr>
    </w:p>
    <w:p w14:paraId="4CDFC0CE" w14:textId="0AD42BC4" w:rsidR="001B27CF" w:rsidRPr="00633320" w:rsidRDefault="001B27CF" w:rsidP="001B27CF">
      <w:pPr>
        <w:ind w:left="720"/>
      </w:pPr>
      <w:r w:rsidRPr="00633320">
        <w:t xml:space="preserve">In general, </w:t>
      </w:r>
      <w:r w:rsidR="0082193C">
        <w:t>viral pneumonia</w:t>
      </w:r>
      <w:r w:rsidR="0084563F" w:rsidRPr="00633320">
        <w:t xml:space="preserv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089FC7DD" w:rsidR="001B27CF" w:rsidRPr="00633320" w:rsidRDefault="001B27CF" w:rsidP="00942698">
      <w:pPr>
        <w:pStyle w:val="ListParagraph"/>
        <w:numPr>
          <w:ilvl w:val="0"/>
          <w:numId w:val="31"/>
        </w:numPr>
      </w:pPr>
      <w:r w:rsidRPr="00633320">
        <w:t xml:space="preserve">alternative causes have been considered unlikely or excluded (e.g. heart failure, </w:t>
      </w:r>
      <w:r w:rsidR="0082193C">
        <w:t>bacterial pneumonia</w:t>
      </w:r>
      <w:r w:rsidRPr="00633320">
        <w:t>).</w:t>
      </w:r>
    </w:p>
    <w:p w14:paraId="66ABD257" w14:textId="05AD32B0" w:rsidR="001B27CF" w:rsidRPr="00633320" w:rsidRDefault="001B27CF" w:rsidP="001B27CF">
      <w:pPr>
        <w:ind w:left="720"/>
      </w:pPr>
      <w:r w:rsidRPr="00633320">
        <w:t>However, the diagnosis remains a clinical one based on the opinion of the managing doctor.</w:t>
      </w:r>
    </w:p>
    <w:p w14:paraId="7311BE96" w14:textId="301C890A" w:rsidR="001B27CF" w:rsidRPr="00633320" w:rsidRDefault="002D6D91" w:rsidP="001B27CF">
      <w:pPr>
        <w:ind w:left="720"/>
      </w:pPr>
      <w:r w:rsidRPr="00633320">
        <w:t xml:space="preserve"> </w:t>
      </w:r>
    </w:p>
    <w:p w14:paraId="0AC98711" w14:textId="77777777" w:rsidR="001B27CF" w:rsidRPr="00633320" w:rsidRDefault="001B27CF" w:rsidP="00937536"/>
    <w:p w14:paraId="4E88144C" w14:textId="5F03D9C4" w:rsidR="004464F5" w:rsidRDefault="0038151E" w:rsidP="00F123A0">
      <w:pPr>
        <w:pStyle w:val="ListParagraph"/>
        <w:numPr>
          <w:ilvl w:val="0"/>
          <w:numId w:val="4"/>
        </w:numPr>
        <w:rPr>
          <w:b/>
        </w:rPr>
      </w:pPr>
      <w:r>
        <w:rPr>
          <w:b/>
        </w:rPr>
        <w:t>C</w:t>
      </w:r>
      <w:r w:rsidR="004464F5">
        <w:rPr>
          <w:b/>
        </w:rPr>
        <w:t>onfirmed SARS-CoV-2 infection (all countries) and/or influenza A or B infection (UK only)</w:t>
      </w:r>
    </w:p>
    <w:p w14:paraId="181987D9" w14:textId="77777777" w:rsidR="004464F5" w:rsidRDefault="004464F5" w:rsidP="004464F5">
      <w:pPr>
        <w:pStyle w:val="ListParagraph"/>
        <w:ind w:left="757"/>
        <w:rPr>
          <w:b/>
        </w:rPr>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6348B0DF" w:rsidR="007D0C06" w:rsidRDefault="004464F5" w:rsidP="00F123A0">
      <w:r>
        <w:lastRenderedPageBreak/>
        <w:t xml:space="preserve">Patients in the UK with SARS-CoV-2 and influenza co-infection are eligible, but would be excluded from certain comparisons (as described in the table on page 1). </w:t>
      </w:r>
      <w:r w:rsidR="005C4764" w:rsidRPr="00633320">
        <w:t>In addition, if the attending clinician believes that there is a specific contra-indication to one of the active drug treatment arms</w:t>
      </w:r>
      <w:r w:rsidR="00674F0D" w:rsidRPr="00633320">
        <w:t xml:space="preserve"> (see Appendix 2</w:t>
      </w:r>
      <w:r>
        <w:t>,</w:t>
      </w:r>
      <w:r w:rsidRPr="00633320">
        <w:t xml:space="preserve"> </w:t>
      </w:r>
      <w:r w:rsidR="00CB2B60" w:rsidRPr="00633320">
        <w:t>Appendix 3</w:t>
      </w:r>
      <w:r>
        <w:t xml:space="preserve"> [for children], and </w:t>
      </w:r>
      <w:r w:rsidRPr="00633320">
        <w:t xml:space="preserve">Appendix </w:t>
      </w:r>
      <w:r>
        <w:t>4 for pregnant and breastfeeding women</w:t>
      </w:r>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76B6549E" w14:textId="3CFAF5FD" w:rsidR="00560CD2" w:rsidRDefault="00560CD2" w:rsidP="00F123A0"/>
    <w:p w14:paraId="02BBBE02" w14:textId="1E83C91E" w:rsidR="00560CD2" w:rsidRPr="00633320" w:rsidRDefault="00560CD2" w:rsidP="00F123A0">
      <w:r>
        <w:t>Patients who have been previously recruited into RECOVERY are eligible to be recruited again</w:t>
      </w:r>
      <w:r w:rsidR="008914AD">
        <w:t xml:space="preserve"> as long as</w:t>
      </w:r>
      <w:r>
        <w:t xml:space="preserve"> their previous randomisation was &gt;6 months ago.</w:t>
      </w:r>
      <w:r w:rsidR="004D1995" w:rsidRPr="004D1995">
        <w:rPr>
          <w:i/>
          <w:iCs/>
        </w:rPr>
        <w:t xml:space="preserve"> </w:t>
      </w:r>
      <w:r w:rsidR="004D1995" w:rsidRPr="004D1995">
        <w:rPr>
          <w:iCs/>
        </w:rPr>
        <w:t>Patients will not be recruited into the same randomised comparison (e.g. sotrovimab vs. usual care) on more than one occasion, regardless of how far apart they occur.</w:t>
      </w:r>
      <w:r w:rsidR="004D1995" w:rsidRPr="004D1995">
        <w:t xml:space="preserve"> </w:t>
      </w:r>
    </w:p>
    <w:p w14:paraId="336FCD40" w14:textId="1FC9C058" w:rsidR="00026B1E" w:rsidRPr="00633320" w:rsidRDefault="00026B1E" w:rsidP="00F123A0"/>
    <w:p w14:paraId="19E4B8F4" w14:textId="2D52F096"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r w:rsidR="004464F5">
        <w:t xml:space="preserve">Table 1 and </w:t>
      </w:r>
      <w:r w:rsidRPr="00633320" w:rsidDel="002D6D91">
        <w:t>Section</w:t>
      </w:r>
      <w:r w:rsidR="004464F5">
        <w:t>s 2.4-2.6 and</w:t>
      </w:r>
      <w:r w:rsidRPr="00633320" w:rsidDel="002D6D91">
        <w:t xml:space="preserve"> </w:t>
      </w:r>
      <w:r w:rsidRPr="00633320" w:rsidDel="002D6D91">
        <w:fldChar w:fldCharType="begin"/>
      </w:r>
      <w:r w:rsidRPr="00633320" w:rsidDel="002D6D91">
        <w:instrText xml:space="preserve"> REF _Ref53515449 \r \h </w:instrText>
      </w:r>
      <w:r w:rsidRPr="00633320" w:rsidDel="002D6D91">
        <w:fldChar w:fldCharType="separate"/>
      </w:r>
      <w:r w:rsidR="00FB33CE">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8F2EC2">
      <w:pPr>
        <w:pStyle w:val="Heading2"/>
      </w:pPr>
      <w:bookmarkStart w:id="71" w:name="_Toc37107289"/>
      <w:bookmarkStart w:id="72" w:name="_Toc38099244"/>
      <w:bookmarkStart w:id="73" w:name="_Toc44674839"/>
      <w:bookmarkStart w:id="74" w:name="_Toc97376055"/>
      <w:r w:rsidRPr="00633320">
        <w:t>Consent</w:t>
      </w:r>
      <w:bookmarkEnd w:id="71"/>
      <w:bookmarkEnd w:id="72"/>
      <w:bookmarkEnd w:id="73"/>
      <w:bookmarkEnd w:id="74"/>
    </w:p>
    <w:p w14:paraId="28A194A6" w14:textId="2C83BA33" w:rsidR="00D0631B"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Due to the poor outcomes in COVID-19 patients who require ventilation (&gt;90% mortality in one cohort</w:t>
      </w:r>
      <w:hyperlink w:anchor="_ENREF_6" w:tooltip="Zhou, 2020 #3000" w:history="1">
        <w:r w:rsidR="00DC738F"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 </w:instrText>
        </w:r>
        <w:r w:rsidR="00DC738F">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EN.CITE.DATA </w:instrText>
        </w:r>
        <w:r w:rsidR="00DC738F">
          <w:fldChar w:fldCharType="end"/>
        </w:r>
        <w:r w:rsidR="00DC738F" w:rsidRPr="00633320">
          <w:fldChar w:fldCharType="separate"/>
        </w:r>
        <w:r w:rsidR="00DC738F" w:rsidRPr="0082193C">
          <w:rPr>
            <w:noProof/>
            <w:vertAlign w:val="superscript"/>
          </w:rPr>
          <w:t>6</w:t>
        </w:r>
        <w:r w:rsidR="00DC738F" w:rsidRPr="00633320">
          <w:fldChar w:fldCharType="end"/>
        </w:r>
      </w:hyperlink>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3"/>
      </w:r>
      <w:r w:rsidR="00A81581" w:rsidRPr="00633320">
        <w:t>) who will act as the legally designated representative (if allowed by local regulations).</w:t>
      </w:r>
      <w:r w:rsidR="00A81581">
        <w:t xml:space="preserve"> </w:t>
      </w:r>
    </w:p>
    <w:p w14:paraId="6595F572" w14:textId="77777777" w:rsidR="00D0631B" w:rsidRDefault="00D0631B" w:rsidP="00F123A0"/>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4"/>
      </w:r>
      <w:r>
        <w:t>.</w:t>
      </w:r>
      <w:r w:rsidR="00695499">
        <w:t xml:space="preserve"> Provision of such information (</w:t>
      </w:r>
      <w:r w:rsidR="00A437B0">
        <w:t>i.</w:t>
      </w:r>
      <w:r w:rsidR="00695499">
        <w:t xml:space="preserve">e. the current participant information sheet) will be documented in the medical record. </w:t>
      </w:r>
    </w:p>
    <w:p w14:paraId="3947E576" w14:textId="532B7FE1" w:rsidR="00D0631B" w:rsidRDefault="00D0631B" w:rsidP="00F123A0"/>
    <w:p w14:paraId="52E14B45" w14:textId="1BBCE91E" w:rsidR="000543BB" w:rsidRPr="00633320" w:rsidRDefault="00CC650C" w:rsidP="00F123A0">
      <w:r w:rsidRPr="00633320">
        <w:t>For children aged &lt;16 years old consent will be sought from their parents or legal guardian. Where possible, children aged between 10-15 years old will also be asked for assent. Children aged ≥16 years old will asked for consent as for adults. Witnessed</w:t>
      </w:r>
      <w:r w:rsidR="00173E29">
        <w:rPr>
          <w:rStyle w:val="FootnoteReference"/>
        </w:rPr>
        <w:footnoteReference w:id="5"/>
      </w:r>
      <w:r w:rsidRPr="00633320">
        <w:t xml:space="preserve"> consent may be obtained over the telephone or web video link if hospital visiting rules or parental infection mean a parent/guardian cannot be physically present.</w:t>
      </w:r>
    </w:p>
    <w:p w14:paraId="2743A887" w14:textId="6A5D4570" w:rsidR="00153501" w:rsidRPr="00633320" w:rsidRDefault="00153501" w:rsidP="00F123A0"/>
    <w:p w14:paraId="173DC390" w14:textId="7EFF8B93"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r w:rsidR="00B773B4">
        <w:t>)</w:t>
      </w:r>
      <w:r w:rsidR="00153501" w:rsidRPr="00633320">
        <w:t xml:space="preserve"> .</w:t>
      </w:r>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8F2EC2">
      <w:pPr>
        <w:pStyle w:val="Heading2"/>
      </w:pPr>
      <w:bookmarkStart w:id="75" w:name="_Toc34778072"/>
      <w:bookmarkStart w:id="76" w:name="_Toc34778127"/>
      <w:bookmarkStart w:id="77" w:name="_Toc34778276"/>
      <w:bookmarkStart w:id="78" w:name="_Toc34778330"/>
      <w:bookmarkStart w:id="79" w:name="_Toc34778383"/>
      <w:bookmarkStart w:id="80" w:name="_Toc34778463"/>
      <w:bookmarkStart w:id="81" w:name="_Toc34778518"/>
      <w:bookmarkStart w:id="82" w:name="_Toc34778574"/>
      <w:bookmarkStart w:id="83" w:name="_Toc34780052"/>
      <w:bookmarkStart w:id="84" w:name="_Toc34780316"/>
      <w:bookmarkStart w:id="85" w:name="_Toc34780446"/>
      <w:bookmarkStart w:id="86" w:name="_Toc37107290"/>
      <w:bookmarkStart w:id="87" w:name="_Toc38099245"/>
      <w:bookmarkStart w:id="88" w:name="_Toc44674840"/>
      <w:bookmarkStart w:id="89" w:name="_Toc97376056"/>
      <w:bookmarkEnd w:id="75"/>
      <w:bookmarkEnd w:id="76"/>
      <w:bookmarkEnd w:id="77"/>
      <w:bookmarkEnd w:id="78"/>
      <w:bookmarkEnd w:id="79"/>
      <w:bookmarkEnd w:id="80"/>
      <w:bookmarkEnd w:id="81"/>
      <w:bookmarkEnd w:id="82"/>
      <w:bookmarkEnd w:id="83"/>
      <w:bookmarkEnd w:id="84"/>
      <w:bookmarkEnd w:id="85"/>
      <w:r w:rsidRPr="00633320">
        <w:t>B</w:t>
      </w:r>
      <w:r w:rsidR="00EB3117" w:rsidRPr="00633320">
        <w:t>aseline information</w:t>
      </w:r>
      <w:bookmarkEnd w:id="86"/>
      <w:bookmarkEnd w:id="87"/>
      <w:bookmarkEnd w:id="88"/>
      <w:bookmarkEnd w:id="89"/>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46D5C489" w:rsidR="003A76BF" w:rsidRPr="00633320" w:rsidRDefault="00D0631B" w:rsidP="00E105FD">
      <w:pPr>
        <w:pStyle w:val="ListParagraph"/>
        <w:numPr>
          <w:ilvl w:val="0"/>
          <w:numId w:val="15"/>
        </w:numPr>
      </w:pPr>
      <w:r>
        <w:t>S</w:t>
      </w:r>
      <w:r w:rsidR="003A76BF" w:rsidRPr="00633320">
        <w:t>ymptom onset date</w:t>
      </w:r>
    </w:p>
    <w:p w14:paraId="0201542A" w14:textId="11E1A7E5" w:rsidR="00EB3117" w:rsidRPr="00633320" w:rsidRDefault="00D0631B" w:rsidP="00E105FD">
      <w:pPr>
        <w:pStyle w:val="ListParagraph"/>
        <w:numPr>
          <w:ilvl w:val="0"/>
          <w:numId w:val="15"/>
        </w:numPr>
      </w:pPr>
      <w:r>
        <w:t>Disease</w:t>
      </w:r>
      <w:r w:rsidR="00EB3117"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42806B9A"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53ACC225" w:rsidR="00DC2416" w:rsidRPr="00633320" w:rsidRDefault="00DC2416" w:rsidP="00E105FD">
      <w:pPr>
        <w:pStyle w:val="ListParagraph"/>
        <w:numPr>
          <w:ilvl w:val="0"/>
          <w:numId w:val="15"/>
        </w:numPr>
      </w:pPr>
      <w:r w:rsidRPr="00633320">
        <w:t xml:space="preserve">SARS-CoV-2 test result </w:t>
      </w:r>
      <w:r w:rsidR="00B72464">
        <w:t>(and/or influenza</w:t>
      </w:r>
      <w:r w:rsidR="00B72464" w:rsidRPr="00633320">
        <w:t xml:space="preserve"> </w:t>
      </w:r>
      <w:r w:rsidR="00B72464">
        <w:t>test result in UK)</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6"/>
      </w:r>
      <w:r w:rsidR="00B30FD7" w:rsidRPr="00633320">
        <w:t>)</w:t>
      </w:r>
    </w:p>
    <w:p w14:paraId="5906CBDB" w14:textId="4B9E0A5F" w:rsidR="00DB7AF6" w:rsidRPr="00633320" w:rsidRDefault="00DB7AF6" w:rsidP="00E105FD">
      <w:pPr>
        <w:pStyle w:val="ListParagraph"/>
        <w:numPr>
          <w:ilvl w:val="0"/>
          <w:numId w:val="15"/>
        </w:numPr>
      </w:pPr>
      <w:r w:rsidRPr="00633320">
        <w:t>Use of relevant medications (</w:t>
      </w:r>
      <w:r w:rsidR="00D0631B">
        <w:t xml:space="preserve">e.g. </w:t>
      </w:r>
      <w:r w:rsidRPr="00633320">
        <w:t xml:space="preserve">corticosteroids, </w:t>
      </w:r>
      <w:r w:rsidR="009C5831">
        <w:t>anti-virals</w:t>
      </w:r>
      <w:r w:rsidRPr="00633320">
        <w:t>)</w:t>
      </w:r>
      <w:r w:rsidR="001D681D">
        <w:t xml:space="preserve"> and prior vaccination</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9129AC5" w14:textId="255CD192" w:rsidR="00A42897" w:rsidRDefault="00A42897" w:rsidP="00F04CCC">
      <w:pPr>
        <w:pStyle w:val="Heading3"/>
      </w:pPr>
      <w:r w:rsidRPr="00633320">
        <w:t xml:space="preserve">Baseline </w:t>
      </w:r>
      <w:r>
        <w:t>sample collection</w:t>
      </w:r>
      <w:r w:rsidR="00F04CCC">
        <w:t xml:space="preserve"> </w:t>
      </w:r>
      <w:r w:rsidR="00F04CCC">
        <w:tab/>
        <w:t>(UK only)</w:t>
      </w:r>
      <w:r w:rsidR="00791A5C">
        <w:rPr>
          <w:rStyle w:val="FootnoteReference"/>
        </w:rPr>
        <w:footnoteReference w:id="7"/>
      </w:r>
    </w:p>
    <w:p w14:paraId="3E08E795" w14:textId="1604594A" w:rsidR="00A42897" w:rsidRDefault="00A42897" w:rsidP="00A42897">
      <w:pPr>
        <w:pStyle w:val="Heading4"/>
      </w:pPr>
      <w:r>
        <w:t>Participants with COVID-19</w:t>
      </w:r>
    </w:p>
    <w:p w14:paraId="3FE220B5" w14:textId="4C656D3C" w:rsidR="00A42897" w:rsidRDefault="00A42897" w:rsidP="00A42897">
      <w:r>
        <w:t xml:space="preserve">Participants with COVID-19 </w:t>
      </w:r>
      <w:r w:rsidR="00FE4C31">
        <w:t>entering sotrovimab</w:t>
      </w:r>
      <w:r w:rsidR="000A0CAE">
        <w:t>,</w:t>
      </w:r>
      <w:r w:rsidR="00FE4C31">
        <w:t xml:space="preserve"> molnupiravir </w:t>
      </w:r>
      <w:r w:rsidR="00B66772">
        <w:t xml:space="preserve">or Paxlovid </w:t>
      </w:r>
      <w:r w:rsidR="00FE4C31">
        <w:t xml:space="preserve">comparisons </w:t>
      </w:r>
      <w:r>
        <w:t xml:space="preserve">should have a serum sample collected </w:t>
      </w:r>
      <w:r w:rsidR="004D1995">
        <w:rPr>
          <w:b/>
        </w:rPr>
        <w:t xml:space="preserve">after obtaining consent and </w:t>
      </w:r>
      <w:r w:rsidRPr="003C491C">
        <w:rPr>
          <w:b/>
        </w:rPr>
        <w:t>prior to randomisation</w:t>
      </w:r>
      <w:r>
        <w:t xml:space="preserve"> in which presence of SARS-CoV-2 </w:t>
      </w:r>
      <w:r w:rsidR="005359F4">
        <w:t xml:space="preserve">antigen </w:t>
      </w:r>
      <w:r>
        <w:t xml:space="preserve">and antibodies against it may be tested. In addition, a nasal swab should be collected in which the </w:t>
      </w:r>
      <w:r w:rsidR="005359F4">
        <w:t xml:space="preserve">level </w:t>
      </w:r>
      <w:r>
        <w:t xml:space="preserve">of SARS-CoV-2 </w:t>
      </w:r>
      <w:r w:rsidR="005359F4">
        <w:t xml:space="preserve">viral RNA (and genotyping for resistance markers) </w:t>
      </w:r>
      <w:r>
        <w:t>will be measured.</w:t>
      </w:r>
    </w:p>
    <w:p w14:paraId="7DB8151A" w14:textId="77777777" w:rsidR="00F04CCC" w:rsidRDefault="00F04CCC" w:rsidP="00A42897"/>
    <w:p w14:paraId="0D81FFD6" w14:textId="306EE003" w:rsidR="00A42897" w:rsidRDefault="00A42897" w:rsidP="00A42897">
      <w:pPr>
        <w:pStyle w:val="Heading4"/>
      </w:pPr>
      <w:r>
        <w:t>Participants with influenza pneumonia</w:t>
      </w:r>
    </w:p>
    <w:p w14:paraId="28948E23" w14:textId="6A1C85FD" w:rsidR="00A42897" w:rsidRPr="00A42897" w:rsidRDefault="00A42897" w:rsidP="00A42897">
      <w:r>
        <w:t xml:space="preserve">Participants with influenza pneumonia should have a nasal </w:t>
      </w:r>
      <w:r w:rsidR="00F04CCC">
        <w:t xml:space="preserve">swab </w:t>
      </w:r>
      <w:r>
        <w:t>collected in which the presence of influenza virus will be measured.</w:t>
      </w:r>
    </w:p>
    <w:p w14:paraId="4A301638" w14:textId="12F845D6" w:rsidR="00CA3E60" w:rsidRDefault="00CA3E60">
      <w:pPr>
        <w:autoSpaceDE/>
        <w:autoSpaceDN/>
        <w:adjustRightInd/>
        <w:contextualSpacing w:val="0"/>
        <w:jc w:val="left"/>
        <w:rPr>
          <w:ins w:id="90" w:author="Richard Haynes" w:date="2022-03-15T11:11:00Z"/>
          <w:b/>
          <w:bCs w:val="0"/>
          <w:lang w:val="en-US"/>
        </w:rPr>
      </w:pPr>
      <w:ins w:id="91" w:author="Richard Haynes" w:date="2022-03-15T11:11:00Z">
        <w:r>
          <w:br w:type="page"/>
        </w:r>
      </w:ins>
    </w:p>
    <w:p w14:paraId="599BD04C" w14:textId="77777777" w:rsidR="004F244C" w:rsidRPr="00633320" w:rsidDel="00CA3E60" w:rsidRDefault="004F244C" w:rsidP="00F123A0">
      <w:pPr>
        <w:rPr>
          <w:del w:id="92" w:author="Richard Haynes" w:date="2022-03-15T11:09:00Z"/>
        </w:rPr>
      </w:pPr>
    </w:p>
    <w:p w14:paraId="31D1507D" w14:textId="4393282E" w:rsidR="007341EA" w:rsidRPr="00633320" w:rsidRDefault="00D0631B" w:rsidP="008F2EC2">
      <w:pPr>
        <w:pStyle w:val="Heading2"/>
        <w:rPr>
          <w:lang w:val="en-GB"/>
        </w:rPr>
      </w:pPr>
      <w:bookmarkStart w:id="93" w:name="_Toc34778074"/>
      <w:bookmarkStart w:id="94" w:name="_Toc34778129"/>
      <w:bookmarkStart w:id="95" w:name="_Toc34778278"/>
      <w:bookmarkStart w:id="96" w:name="_Toc34778332"/>
      <w:bookmarkStart w:id="97" w:name="_Toc34778385"/>
      <w:bookmarkStart w:id="98" w:name="_Toc34778465"/>
      <w:bookmarkStart w:id="99" w:name="_Toc34778520"/>
      <w:bookmarkStart w:id="100" w:name="_Toc34778576"/>
      <w:bookmarkStart w:id="101" w:name="_Toc34780054"/>
      <w:bookmarkStart w:id="102" w:name="_Toc34780318"/>
      <w:bookmarkStart w:id="103" w:name="_Toc34780448"/>
      <w:bookmarkStart w:id="104" w:name="_Toc34778076"/>
      <w:bookmarkStart w:id="105" w:name="_Toc34778131"/>
      <w:bookmarkStart w:id="106" w:name="_Toc34778280"/>
      <w:bookmarkStart w:id="107" w:name="_Toc34778334"/>
      <w:bookmarkStart w:id="108" w:name="_Toc34778387"/>
      <w:bookmarkStart w:id="109" w:name="_Toc34778467"/>
      <w:bookmarkStart w:id="110" w:name="_Toc34778522"/>
      <w:bookmarkStart w:id="111" w:name="_Toc34778578"/>
      <w:bookmarkStart w:id="112" w:name="_Toc34780056"/>
      <w:bookmarkStart w:id="113" w:name="_Toc34780320"/>
      <w:bookmarkStart w:id="114" w:name="_Toc34780450"/>
      <w:bookmarkStart w:id="115" w:name="_Toc37770909"/>
      <w:bookmarkStart w:id="116" w:name="_Toc37771565"/>
      <w:bookmarkStart w:id="117" w:name="_Toc38099246"/>
      <w:bookmarkStart w:id="118" w:name="_Toc44674841"/>
      <w:bookmarkStart w:id="119" w:name="_Ref54422467"/>
      <w:bookmarkStart w:id="120" w:name="_Toc97376057"/>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t>Randomised allocation of treatment for COVID-19</w:t>
      </w:r>
      <w:bookmarkEnd w:id="117"/>
      <w:bookmarkEnd w:id="118"/>
      <w:bookmarkEnd w:id="119"/>
      <w:bookmarkEnd w:id="120"/>
    </w:p>
    <w:p w14:paraId="4609A5B3" w14:textId="4C662526" w:rsidR="00040913" w:rsidRPr="00633320" w:rsidRDefault="00040913" w:rsidP="00F123A0">
      <w:r w:rsidRPr="00633320">
        <w:t xml:space="preserve">In </w:t>
      </w:r>
      <w:r w:rsidR="00720B07" w:rsidRPr="00633320">
        <w:t>addition to receiving usual care, e</w:t>
      </w:r>
      <w:r w:rsidR="007D0C06" w:rsidRPr="00633320">
        <w:t xml:space="preserve">ligible patients </w:t>
      </w:r>
      <w:r w:rsidR="00D0631B">
        <w:t xml:space="preserve">with confirmed SARS-CoV-2 infection </w:t>
      </w:r>
      <w:r w:rsidR="007D0C06" w:rsidRPr="00633320">
        <w:t xml:space="preserve">will be </w:t>
      </w:r>
      <w:r w:rsidR="00984697" w:rsidRPr="00633320">
        <w:t xml:space="preserve">allocated </w:t>
      </w:r>
      <w:r w:rsidR="003C491C">
        <w:t xml:space="preserve">treatment(s)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xml:space="preserve">. </w:t>
      </w:r>
      <w:r w:rsidR="00D0631B">
        <w:t>A</w:t>
      </w:r>
      <w:r w:rsidR="00720B07" w:rsidRPr="00633320">
        <w:t xml:space="preserve"> factorial design </w:t>
      </w:r>
      <w:r w:rsidR="00D0631B">
        <w:t>is</w:t>
      </w:r>
      <w:r w:rsidR="00720B07" w:rsidRPr="00633320">
        <w:t xml:space="preserve"> used</w:t>
      </w:r>
      <w:r w:rsidRPr="00633320">
        <w:t xml:space="preserve"> such that eligible patients </w:t>
      </w:r>
      <w:r w:rsidR="00B4591A" w:rsidRPr="00633320">
        <w:t xml:space="preserve">may be </w:t>
      </w:r>
      <w:r w:rsidRPr="00633320">
        <w:t xml:space="preserve">randomised </w:t>
      </w:r>
      <w:r w:rsidR="00D0631B">
        <w:t xml:space="preserve">simultaneously </w:t>
      </w:r>
      <w:r w:rsidRPr="00633320">
        <w:t xml:space="preserve">to one </w:t>
      </w:r>
      <w:r w:rsidR="00192FBB">
        <w:t xml:space="preserve">or more </w:t>
      </w:r>
      <w:r w:rsidRPr="00633320">
        <w:t xml:space="preserve">of the </w:t>
      </w:r>
      <w:r w:rsidR="00D0631B">
        <w:t xml:space="preserve">study </w:t>
      </w:r>
      <w:r w:rsidRPr="00633320">
        <w:t xml:space="preserve">treatment arms </w:t>
      </w:r>
      <w:r w:rsidR="00192FBB">
        <w:t>(depending on location</w:t>
      </w:r>
      <w:r w:rsidR="005026EF">
        <w:t xml:space="preserve"> and infection</w:t>
      </w:r>
      <w:r w:rsidR="00192FBB">
        <w:t>).</w:t>
      </w:r>
      <w:r w:rsidRPr="00633320">
        <w:t xml:space="preserve"> </w:t>
      </w:r>
      <w:r w:rsidR="005026EF" w:rsidRPr="00633320">
        <w:t>The doses in this section are for adults</w:t>
      </w:r>
      <w:r w:rsidR="005026EF">
        <w:t xml:space="preserve"> (</w:t>
      </w:r>
      <w:r w:rsidR="005026EF" w:rsidRPr="00633320">
        <w:t>see Appendix 3 for paediatric dosing</w:t>
      </w:r>
      <w:r w:rsidR="005026EF">
        <w:t>)</w:t>
      </w:r>
      <w:r w:rsidR="005026EF" w:rsidRPr="00633320">
        <w:t xml:space="preserve">. </w:t>
      </w:r>
    </w:p>
    <w:p w14:paraId="7B269925" w14:textId="43D4F162" w:rsidR="00720B07" w:rsidRPr="00633320" w:rsidDel="00CA3E60" w:rsidRDefault="00720B07" w:rsidP="00F123A0">
      <w:pPr>
        <w:rPr>
          <w:del w:id="121" w:author="Richard Haynes" w:date="2022-03-15T11:09:00Z"/>
        </w:rPr>
      </w:pPr>
    </w:p>
    <w:p w14:paraId="730D4E2A" w14:textId="44347662" w:rsidR="00913157" w:rsidRPr="00633320" w:rsidRDefault="005026EF" w:rsidP="00F04CCC">
      <w:pPr>
        <w:pStyle w:val="Heading3"/>
      </w:pPr>
      <w:bookmarkStart w:id="122" w:name="_Toc40166725"/>
      <w:bookmarkStart w:id="123" w:name="_Toc40209059"/>
      <w:bookmarkStart w:id="124" w:name="_Toc40209117"/>
      <w:bookmarkStart w:id="125" w:name="_Toc40209175"/>
      <w:bookmarkStart w:id="126" w:name="_Toc40209233"/>
      <w:bookmarkStart w:id="127" w:name="_Toc40252655"/>
      <w:bookmarkEnd w:id="122"/>
      <w:bookmarkEnd w:id="123"/>
      <w:bookmarkEnd w:id="124"/>
      <w:bookmarkEnd w:id="125"/>
      <w:bookmarkEnd w:id="126"/>
      <w:bookmarkEnd w:id="127"/>
      <w:r>
        <w:t>R</w:t>
      </w:r>
      <w:r w:rsidR="00913157" w:rsidRPr="00633320">
        <w:t>andomisation part E</w:t>
      </w:r>
    </w:p>
    <w:p w14:paraId="607C8908" w14:textId="6112E633" w:rsidR="00913157" w:rsidRPr="00633320" w:rsidRDefault="005026EF" w:rsidP="00913157">
      <w:pPr>
        <w:rPr>
          <w:b/>
        </w:rPr>
      </w:pPr>
      <w:r>
        <w:t>Eligible patients (a</w:t>
      </w:r>
      <w:r w:rsidR="00913157" w:rsidRPr="00633320">
        <w:t xml:space="preserve">dult patients </w:t>
      </w:r>
      <w:r>
        <w:t xml:space="preserve">≥18 years old without </w:t>
      </w:r>
      <w:r w:rsidR="00D50026">
        <w:t>suspected or confirmed</w:t>
      </w:r>
      <w:r w:rsidR="00586461">
        <w:t xml:space="preserve"> </w:t>
      </w:r>
      <w:r>
        <w:t>influenza</w:t>
      </w:r>
      <w:r w:rsidR="00D50026">
        <w:t xml:space="preserve"> co-infection</w:t>
      </w:r>
      <w:r>
        <w:t xml:space="preserve">) </w:t>
      </w:r>
      <w:r w:rsidR="00913157" w:rsidRPr="00633320">
        <w:t xml:space="preserve">and with clinical evidence of hypoxia (i.e. receiving oxygen or with oxygen saturations &lt;92% on room air) may be randomised </w:t>
      </w:r>
      <w:r>
        <w:t xml:space="preserve">in a ratio of 1:1 </w:t>
      </w:r>
      <w:r w:rsidR="00913157" w:rsidRPr="00633320">
        <w:t>to one of the arms listed below.</w:t>
      </w:r>
    </w:p>
    <w:p w14:paraId="24A1E7C7" w14:textId="77777777" w:rsidR="00913157" w:rsidRPr="00633320" w:rsidRDefault="00913157" w:rsidP="00913157"/>
    <w:p w14:paraId="72457809" w14:textId="2D288076" w:rsidR="00913157" w:rsidRPr="003C491C" w:rsidRDefault="00913157" w:rsidP="00913157">
      <w:pPr>
        <w:rPr>
          <w:b/>
        </w:rPr>
      </w:pPr>
      <w:r w:rsidRPr="003C491C">
        <w:rPr>
          <w:b/>
        </w:rPr>
        <w:sym w:font="Symbol" w:char="F0B7"/>
      </w:r>
      <w:r w:rsidRPr="003C491C">
        <w:rPr>
          <w:b/>
        </w:rPr>
        <w:t xml:space="preserve"> No additional treatment</w:t>
      </w:r>
      <w:r w:rsidR="00173E29" w:rsidRPr="003C491C">
        <w:rPr>
          <w:rStyle w:val="FootnoteReference"/>
          <w:b/>
        </w:rPr>
        <w:footnoteReference w:id="8"/>
      </w:r>
      <w:r w:rsidRPr="003C491C">
        <w:rPr>
          <w:b/>
        </w:rPr>
        <w:t xml:space="preserve"> </w:t>
      </w:r>
    </w:p>
    <w:p w14:paraId="6E1ADAB1" w14:textId="77777777" w:rsidR="00913157" w:rsidRPr="00633320" w:rsidRDefault="00913157" w:rsidP="00913157"/>
    <w:p w14:paraId="1744A806" w14:textId="635CA5A5"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0038151E" w:rsidRPr="0038151E">
        <w:rPr>
          <w:rStyle w:val="FootnoteReference"/>
        </w:rPr>
        <w:t xml:space="preserve"> </w:t>
      </w:r>
      <w:r w:rsidR="0038151E">
        <w:rPr>
          <w:rStyle w:val="FootnoteReference"/>
        </w:rPr>
        <w:footnoteReference w:id="9"/>
      </w:r>
      <w:r w:rsidR="0038151E" w:rsidRPr="0038151E">
        <w:rPr>
          <w:vertAlign w:val="superscript"/>
        </w:rPr>
        <w:t>,</w:t>
      </w:r>
      <w:r w:rsidRPr="00633320">
        <w:rPr>
          <w:vertAlign w:val="superscript"/>
        </w:rPr>
        <w:footnoteReference w:id="10"/>
      </w:r>
    </w:p>
    <w:p w14:paraId="3FEE9B10" w14:textId="77777777" w:rsidR="00913157" w:rsidRPr="00633320" w:rsidRDefault="00913157" w:rsidP="00913157"/>
    <w:p w14:paraId="54A6E89A" w14:textId="59BA76C0" w:rsidR="006144C0" w:rsidRPr="00633320" w:rsidRDefault="00586461" w:rsidP="00F04CCC">
      <w:pPr>
        <w:pStyle w:val="Heading3"/>
      </w:pPr>
      <w:r>
        <w:t>R</w:t>
      </w:r>
      <w:r w:rsidR="006144C0" w:rsidRPr="00633320">
        <w:t xml:space="preserve">andomisation part </w:t>
      </w:r>
      <w:r w:rsidR="006144C0">
        <w:t>F</w:t>
      </w:r>
      <w:r w:rsidR="006144C0" w:rsidRPr="00633320">
        <w:t xml:space="preserve">: </w:t>
      </w:r>
    </w:p>
    <w:p w14:paraId="22362DB2" w14:textId="6A4028AF" w:rsidR="006144C0" w:rsidRPr="00633320" w:rsidRDefault="005026EF" w:rsidP="006144C0">
      <w:pPr>
        <w:rPr>
          <w:b/>
        </w:rPr>
      </w:pPr>
      <w:r>
        <w:t>Eligible patients (a</w:t>
      </w:r>
      <w:r w:rsidR="006144C0" w:rsidRPr="00633320">
        <w:t>dult patients</w:t>
      </w:r>
      <w:r>
        <w:t xml:space="preserve"> ≥18 years old</w:t>
      </w:r>
      <w:r w:rsidR="00093F55">
        <w:t>)</w:t>
      </w:r>
      <w:r w:rsidR="006144C0" w:rsidRPr="00633320">
        <w:t xml:space="preserve"> may be randomised </w:t>
      </w:r>
      <w:r>
        <w:t xml:space="preserve">in a 1:1 ratio </w:t>
      </w:r>
      <w:r w:rsidR="006144C0" w:rsidRPr="00633320">
        <w:t>to one of the arms listed below.</w:t>
      </w:r>
    </w:p>
    <w:p w14:paraId="1383BFA9" w14:textId="77777777" w:rsidR="006144C0" w:rsidRPr="00633320" w:rsidRDefault="006144C0" w:rsidP="006144C0"/>
    <w:p w14:paraId="405C8080" w14:textId="5329AB88" w:rsidR="006144C0" w:rsidRPr="003C491C" w:rsidRDefault="006144C0" w:rsidP="006144C0">
      <w:pPr>
        <w:rPr>
          <w:b/>
        </w:rPr>
      </w:pPr>
      <w:r w:rsidRPr="003C491C">
        <w:rPr>
          <w:b/>
        </w:rPr>
        <w:sym w:font="Symbol" w:char="F0B7"/>
      </w:r>
      <w:r w:rsidRPr="003C491C">
        <w:rPr>
          <w:b/>
        </w:rPr>
        <w:t xml:space="preserve"> No additional treatment </w:t>
      </w:r>
    </w:p>
    <w:p w14:paraId="37BA7AA1" w14:textId="77777777" w:rsidR="006144C0" w:rsidRPr="00633320" w:rsidRDefault="006144C0" w:rsidP="006144C0"/>
    <w:p w14:paraId="07FF3AF3" w14:textId="7D1D15CF" w:rsidR="006144C0" w:rsidRDefault="006144C0" w:rsidP="006144C0">
      <w:r w:rsidRPr="00633320">
        <w:sym w:font="Symbol" w:char="F0B7"/>
      </w:r>
      <w:r w:rsidRPr="00633320">
        <w:t xml:space="preserve"> </w:t>
      </w:r>
      <w:r w:rsidRPr="006144C0">
        <w:rPr>
          <w:b/>
        </w:rPr>
        <w:t>Empagliflozin</w:t>
      </w:r>
      <w:r>
        <w:rPr>
          <w:b/>
        </w:rPr>
        <w:t xml:space="preserve"> 10 mg once daily</w:t>
      </w:r>
      <w:r>
        <w:t xml:space="preserve"> by mouth for </w:t>
      </w:r>
      <w:r w:rsidR="00FA08CD">
        <w:t>28 days (or until discharge, if earlier)</w:t>
      </w:r>
      <w:r>
        <w:t>.</w:t>
      </w:r>
      <w:r w:rsidR="00285583">
        <w:t xml:space="preserve"> Participants </w:t>
      </w:r>
      <w:r w:rsidR="00525F3A">
        <w:t xml:space="preserve">with diabetes </w:t>
      </w:r>
      <w:r w:rsidR="00285583">
        <w:t>allocated empagliflozin should have daily ketone checks while taking the treatment (see Appendix 2 for further details).</w:t>
      </w:r>
    </w:p>
    <w:p w14:paraId="205FD0F0" w14:textId="3BB83266" w:rsidR="00A42897" w:rsidRPr="00633320" w:rsidRDefault="00A42897" w:rsidP="00F04CCC">
      <w:pPr>
        <w:pStyle w:val="Heading3"/>
      </w:pPr>
      <w:r>
        <w:t>R</w:t>
      </w:r>
      <w:r w:rsidRPr="00633320">
        <w:t xml:space="preserve">andomisation part </w:t>
      </w:r>
      <w:r>
        <w:t>J</w:t>
      </w:r>
      <w:r w:rsidR="00F04CCC">
        <w:t xml:space="preserve"> </w:t>
      </w:r>
      <w:r w:rsidR="00F04CCC">
        <w:tab/>
        <w:t>(UK only)</w:t>
      </w:r>
      <w:r w:rsidRPr="00633320">
        <w:t xml:space="preserve">: </w:t>
      </w:r>
    </w:p>
    <w:p w14:paraId="1D15D65E" w14:textId="55F41036" w:rsidR="00A42897" w:rsidRPr="00633320" w:rsidRDefault="00A42897" w:rsidP="00A42897">
      <w:pPr>
        <w:rPr>
          <w:b/>
        </w:rPr>
      </w:pPr>
      <w:r>
        <w:t>Eligible patients (</w:t>
      </w:r>
      <w:r w:rsidRPr="00633320">
        <w:t>patients</w:t>
      </w:r>
      <w:r>
        <w:t xml:space="preserve"> ≥12 years old</w:t>
      </w:r>
      <w:r w:rsidR="00093F55">
        <w:t>)</w:t>
      </w:r>
      <w:r>
        <w:t xml:space="preserve"> </w:t>
      </w:r>
      <w:r w:rsidRPr="00633320">
        <w:t xml:space="preserve">may be randomised </w:t>
      </w:r>
      <w:r>
        <w:t xml:space="preserve">in a 1:1 ratio </w:t>
      </w:r>
      <w:r w:rsidRPr="00633320">
        <w:t>to one of the arms listed below.</w:t>
      </w:r>
    </w:p>
    <w:p w14:paraId="69CD9A0E" w14:textId="77777777" w:rsidR="00A42897" w:rsidRPr="00633320" w:rsidRDefault="00A42897" w:rsidP="00A42897"/>
    <w:p w14:paraId="0F9BF6FC" w14:textId="77777777" w:rsidR="00A42897" w:rsidRPr="003C491C" w:rsidRDefault="00A42897" w:rsidP="00A42897">
      <w:pPr>
        <w:rPr>
          <w:b/>
        </w:rPr>
      </w:pPr>
      <w:r w:rsidRPr="003C491C">
        <w:rPr>
          <w:b/>
        </w:rPr>
        <w:sym w:font="Symbol" w:char="F0B7"/>
      </w:r>
      <w:r w:rsidRPr="003C491C">
        <w:rPr>
          <w:b/>
        </w:rPr>
        <w:t xml:space="preserve"> No additional treatment </w:t>
      </w:r>
    </w:p>
    <w:p w14:paraId="6D5EEA99" w14:textId="77777777" w:rsidR="00A42897" w:rsidRPr="00633320" w:rsidRDefault="00A42897" w:rsidP="00A42897"/>
    <w:p w14:paraId="6D5AF39A" w14:textId="5101D088" w:rsidR="00A42897" w:rsidRDefault="00A42897" w:rsidP="00A42897">
      <w:r w:rsidRPr="00633320">
        <w:lastRenderedPageBreak/>
        <w:sym w:font="Symbol" w:char="F0B7"/>
      </w:r>
      <w:r w:rsidRPr="00633320">
        <w:t xml:space="preserve"> </w:t>
      </w:r>
      <w:r>
        <w:rPr>
          <w:b/>
        </w:rPr>
        <w:t xml:space="preserve">Sotrovimab </w:t>
      </w:r>
      <w:r w:rsidR="008F2EC2">
        <w:rPr>
          <w:b/>
        </w:rPr>
        <w:t>10</w:t>
      </w:r>
      <w:r>
        <w:rPr>
          <w:b/>
        </w:rPr>
        <w:t xml:space="preserve">00 mg </w:t>
      </w:r>
      <w:r w:rsidR="007C3378">
        <w:rPr>
          <w:b/>
        </w:rPr>
        <w:t>in 100 mL 0.9% sodium chloride or 5% dextrose</w:t>
      </w:r>
      <w:r>
        <w:rPr>
          <w:b/>
        </w:rPr>
        <w:t xml:space="preserve"> </w:t>
      </w:r>
      <w:r>
        <w:t xml:space="preserve">by intravenous infusion </w:t>
      </w:r>
      <w:r w:rsidR="007C3378">
        <w:t xml:space="preserve">over 1 hour </w:t>
      </w:r>
      <w:r>
        <w:t xml:space="preserve">as soon as possible after randomisation. </w:t>
      </w:r>
    </w:p>
    <w:p w14:paraId="6B537F72" w14:textId="634D2A07" w:rsidR="00A42897" w:rsidRPr="00633320" w:rsidRDefault="00A42897" w:rsidP="00F04CCC">
      <w:pPr>
        <w:pStyle w:val="Heading3"/>
      </w:pPr>
      <w:r>
        <w:t>R</w:t>
      </w:r>
      <w:r w:rsidRPr="00633320">
        <w:t xml:space="preserve">andomisation part </w:t>
      </w:r>
      <w:r>
        <w:t>K</w:t>
      </w:r>
      <w:r w:rsidRPr="00633320">
        <w:t xml:space="preserve">: </w:t>
      </w:r>
    </w:p>
    <w:p w14:paraId="7D4D2488" w14:textId="5003BF4A" w:rsidR="00A42897" w:rsidRPr="00633320" w:rsidRDefault="00A42897" w:rsidP="00A42897">
      <w:pPr>
        <w:rPr>
          <w:b/>
        </w:rPr>
      </w:pPr>
      <w:r>
        <w:t>Eligible patients (</w:t>
      </w:r>
      <w:r w:rsidRPr="00633320">
        <w:t>patients</w:t>
      </w:r>
      <w:r>
        <w:t xml:space="preserve"> ≥18 years old</w:t>
      </w:r>
      <w:r w:rsidR="00093F55">
        <w:t>)</w:t>
      </w:r>
      <w:r w:rsidRPr="00633320">
        <w:t xml:space="preserve"> may be randomised </w:t>
      </w:r>
      <w:r>
        <w:t xml:space="preserve">in a 1:1 ratio </w:t>
      </w:r>
      <w:r w:rsidRPr="00633320">
        <w:t>to one of the arms listed below.</w:t>
      </w:r>
    </w:p>
    <w:p w14:paraId="137F79CF" w14:textId="77777777" w:rsidR="00A42897" w:rsidRPr="00633320" w:rsidRDefault="00A42897" w:rsidP="00A42897"/>
    <w:p w14:paraId="1C70AC2E" w14:textId="77777777" w:rsidR="00A42897" w:rsidRPr="003C491C" w:rsidRDefault="00A42897" w:rsidP="00A42897">
      <w:pPr>
        <w:rPr>
          <w:b/>
        </w:rPr>
      </w:pPr>
      <w:r w:rsidRPr="003C491C">
        <w:rPr>
          <w:b/>
        </w:rPr>
        <w:sym w:font="Symbol" w:char="F0B7"/>
      </w:r>
      <w:r w:rsidRPr="003C491C">
        <w:rPr>
          <w:b/>
        </w:rPr>
        <w:t xml:space="preserve"> No additional treatment </w:t>
      </w:r>
    </w:p>
    <w:p w14:paraId="298A1A1C" w14:textId="77777777" w:rsidR="00A42897" w:rsidRPr="00633320" w:rsidRDefault="00A42897" w:rsidP="00A42897"/>
    <w:p w14:paraId="08A137E8" w14:textId="3F6D18B5" w:rsidR="00A42897" w:rsidRDefault="00A42897" w:rsidP="006144C0">
      <w:r w:rsidRPr="00633320">
        <w:sym w:font="Symbol" w:char="F0B7"/>
      </w:r>
      <w:r w:rsidRPr="00633320">
        <w:t xml:space="preserve"> </w:t>
      </w:r>
      <w:r>
        <w:rPr>
          <w:b/>
        </w:rPr>
        <w:t xml:space="preserve">Molnupiravir 800 mg twice daily </w:t>
      </w:r>
      <w:r w:rsidRPr="00F04CCC">
        <w:t>for 5 days</w:t>
      </w:r>
      <w:r>
        <w:rPr>
          <w:b/>
        </w:rPr>
        <w:t xml:space="preserve"> </w:t>
      </w:r>
      <w:r>
        <w:t xml:space="preserve">by </w:t>
      </w:r>
      <w:del w:id="128" w:author="Richard Haynes" w:date="2022-03-15T11:05:00Z">
        <w:r w:rsidR="00F04CCC" w:rsidDel="00AD6F39">
          <w:delText>mouth</w:delText>
        </w:r>
        <w:r w:rsidR="00BE70B1" w:rsidRPr="00BE70B1" w:rsidDel="00AD6F39">
          <w:rPr>
            <w:vertAlign w:val="superscript"/>
          </w:rPr>
          <w:delText>k</w:delText>
        </w:r>
      </w:del>
      <w:ins w:id="129" w:author="Richard Haynes" w:date="2022-03-15T11:05:00Z">
        <w:r w:rsidR="00AD6F39">
          <w:t>mouth</w:t>
        </w:r>
      </w:ins>
      <w:ins w:id="130" w:author="Richard Haynes" w:date="2022-03-15T11:10:00Z">
        <w:r w:rsidR="00CA3E60">
          <w:rPr>
            <w:rStyle w:val="FootnoteReference"/>
          </w:rPr>
          <w:footnoteReference w:id="11"/>
        </w:r>
      </w:ins>
      <w:r>
        <w:t xml:space="preserve">. </w:t>
      </w:r>
    </w:p>
    <w:p w14:paraId="3C3E1B88" w14:textId="77777777" w:rsidR="00B66772" w:rsidRPr="00633320" w:rsidRDefault="00B66772" w:rsidP="00B66772">
      <w:pPr>
        <w:pStyle w:val="Heading3"/>
      </w:pPr>
      <w:bookmarkStart w:id="132" w:name="_Toc82605507"/>
      <w:bookmarkStart w:id="133" w:name="_Toc97376058"/>
      <w:r>
        <w:t>R</w:t>
      </w:r>
      <w:r w:rsidRPr="00633320">
        <w:t xml:space="preserve">andomisation part </w:t>
      </w:r>
      <w:r>
        <w:t xml:space="preserve">L </w:t>
      </w:r>
      <w:r>
        <w:tab/>
        <w:t>(UK only)</w:t>
      </w:r>
      <w:r w:rsidRPr="00633320">
        <w:t xml:space="preserve">: </w:t>
      </w:r>
    </w:p>
    <w:p w14:paraId="35B2FB0A" w14:textId="77777777" w:rsidR="00B66772" w:rsidRPr="00633320" w:rsidRDefault="00B66772" w:rsidP="00B66772">
      <w:pPr>
        <w:rPr>
          <w:b/>
        </w:rPr>
      </w:pPr>
      <w:r>
        <w:t>Eligible patients (</w:t>
      </w:r>
      <w:r w:rsidRPr="00633320">
        <w:t>patients</w:t>
      </w:r>
      <w:r>
        <w:t xml:space="preserve"> ≥18 years old)</w:t>
      </w:r>
      <w:r w:rsidRPr="00633320">
        <w:t xml:space="preserve"> may be randomised </w:t>
      </w:r>
      <w:r>
        <w:t xml:space="preserve">in a 1:1 ratio </w:t>
      </w:r>
      <w:r w:rsidRPr="00633320">
        <w:t>to one of the arms listed below.</w:t>
      </w:r>
    </w:p>
    <w:p w14:paraId="2E556CAD" w14:textId="77777777" w:rsidR="00B66772" w:rsidRPr="00633320" w:rsidRDefault="00B66772" w:rsidP="00B66772"/>
    <w:p w14:paraId="1E36EB9C" w14:textId="77777777" w:rsidR="00B66772" w:rsidRPr="003C491C" w:rsidRDefault="00B66772" w:rsidP="00B66772">
      <w:pPr>
        <w:rPr>
          <w:b/>
        </w:rPr>
      </w:pPr>
      <w:r w:rsidRPr="003C491C">
        <w:rPr>
          <w:b/>
        </w:rPr>
        <w:sym w:font="Symbol" w:char="F0B7"/>
      </w:r>
      <w:r w:rsidRPr="003C491C">
        <w:rPr>
          <w:b/>
        </w:rPr>
        <w:t xml:space="preserve"> No additional treatment </w:t>
      </w:r>
    </w:p>
    <w:p w14:paraId="3BF99371" w14:textId="77777777" w:rsidR="00B66772" w:rsidRPr="00633320" w:rsidRDefault="00B66772" w:rsidP="00B66772"/>
    <w:p w14:paraId="709A32BC" w14:textId="17B0FAA6" w:rsidR="00B66772" w:rsidRDefault="00B66772" w:rsidP="00B66772">
      <w:r w:rsidRPr="00633320">
        <w:sym w:font="Symbol" w:char="F0B7"/>
      </w:r>
      <w:r w:rsidRPr="00633320">
        <w:t xml:space="preserve"> </w:t>
      </w:r>
      <w:r>
        <w:rPr>
          <w:b/>
        </w:rPr>
        <w:t xml:space="preserve">Paxlovid (nirmatrelvir/ritonavir) 300/100 mg twice daily </w:t>
      </w:r>
      <w:r w:rsidRPr="00F04CCC">
        <w:t>for 5 days</w:t>
      </w:r>
      <w:r>
        <w:rPr>
          <w:b/>
        </w:rPr>
        <w:t xml:space="preserve"> </w:t>
      </w:r>
      <w:r>
        <w:t xml:space="preserve">by </w:t>
      </w:r>
      <w:del w:id="134" w:author="Richard Haynes" w:date="2022-03-15T11:05:00Z">
        <w:r w:rsidDel="00AD6F39">
          <w:delText>mouth</w:delText>
        </w:r>
        <w:r w:rsidRPr="00BE70B1" w:rsidDel="00AD6F39">
          <w:rPr>
            <w:vertAlign w:val="superscript"/>
          </w:rPr>
          <w:delText>k</w:delText>
        </w:r>
      </w:del>
      <w:ins w:id="135" w:author="Richard Haynes" w:date="2022-03-15T11:05:00Z">
        <w:r w:rsidR="00AD6F39">
          <w:t>mouth</w:t>
        </w:r>
        <w:r w:rsidR="00AD6F39">
          <w:rPr>
            <w:vertAlign w:val="superscript"/>
          </w:rPr>
          <w:t>j</w:t>
        </w:r>
      </w:ins>
      <w:r>
        <w:t xml:space="preserve">. </w:t>
      </w:r>
    </w:p>
    <w:p w14:paraId="66994A95" w14:textId="02E4194C" w:rsidR="00B66772" w:rsidRPr="00633320" w:rsidDel="00AD6F39" w:rsidRDefault="00B66772" w:rsidP="00B66772">
      <w:pPr>
        <w:rPr>
          <w:del w:id="136" w:author="Richard Haynes" w:date="2022-03-15T11:06:00Z"/>
        </w:rPr>
      </w:pPr>
    </w:p>
    <w:p w14:paraId="4C11EEBC" w14:textId="77777777" w:rsidR="00A9005C" w:rsidRPr="00633320" w:rsidRDefault="00A9005C" w:rsidP="008F2EC2">
      <w:pPr>
        <w:pStyle w:val="Heading2"/>
      </w:pPr>
      <w:r>
        <w:t>Randomised allocation of treatment for influenza</w:t>
      </w:r>
      <w:r>
        <w:tab/>
        <w:t>(UK only)</w:t>
      </w:r>
      <w:bookmarkEnd w:id="132"/>
      <w:bookmarkEnd w:id="133"/>
    </w:p>
    <w:p w14:paraId="6700899F" w14:textId="5FDAAF8B" w:rsidR="00A9005C" w:rsidRPr="00633320" w:rsidRDefault="00A9005C" w:rsidP="00A9005C">
      <w:r w:rsidRPr="00633320">
        <w:t xml:space="preserve">In addition to receiving usual care, eligible patients </w:t>
      </w:r>
      <w:r>
        <w:t xml:space="preserve">with confirmed influenza A or B infection </w:t>
      </w:r>
      <w:r w:rsidRPr="00633320">
        <w:t xml:space="preserve">will be allocated </w:t>
      </w:r>
      <w:r w:rsidR="003C491C">
        <w:t xml:space="preserve">treatment(s) </w:t>
      </w:r>
      <w:r w:rsidRPr="00633320">
        <w:t xml:space="preserve">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Study treatments do not need to be continued after discharge from hospital</w:t>
      </w:r>
      <w:r>
        <w:t xml:space="preserve"> unless otherwise specified</w:t>
      </w:r>
      <w:r w:rsidRPr="00633320">
        <w:t>.</w:t>
      </w:r>
    </w:p>
    <w:p w14:paraId="1AAC851C" w14:textId="77777777" w:rsidR="00A9005C" w:rsidRPr="00633320" w:rsidRDefault="00A9005C" w:rsidP="00F04CCC">
      <w:pPr>
        <w:pStyle w:val="Heading3"/>
      </w:pPr>
      <w:r>
        <w:t>R</w:t>
      </w:r>
      <w:r w:rsidRPr="00633320">
        <w:t xml:space="preserve">andomisation part </w:t>
      </w:r>
      <w:r>
        <w:t>G</w:t>
      </w:r>
      <w:r w:rsidRPr="00633320">
        <w:t>:</w:t>
      </w:r>
      <w:r>
        <w:tab/>
        <w:t>(UK only)</w:t>
      </w:r>
    </w:p>
    <w:p w14:paraId="677B4FAC" w14:textId="638D3F63" w:rsidR="00A9005C" w:rsidRPr="00633320" w:rsidRDefault="00A9005C" w:rsidP="00A9005C">
      <w:r w:rsidRPr="00633320">
        <w:t xml:space="preserve">Eligible patients </w:t>
      </w:r>
      <w:r>
        <w:t>(≥12 years old</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00AC64C9" w14:textId="1BC60E50" w:rsidR="00A9005C" w:rsidRPr="00C17900" w:rsidRDefault="00A9005C" w:rsidP="00C17900">
      <w:pPr>
        <w:pStyle w:val="Default"/>
        <w:numPr>
          <w:ilvl w:val="0"/>
          <w:numId w:val="21"/>
        </w:numPr>
        <w:contextualSpacing/>
        <w:jc w:val="both"/>
        <w:rPr>
          <w:b/>
        </w:rPr>
      </w:pPr>
      <w:r w:rsidRPr="009A554B">
        <w:rPr>
          <w:b/>
          <w:bCs/>
        </w:rPr>
        <w:t>No additional treatment</w:t>
      </w:r>
    </w:p>
    <w:p w14:paraId="181FC1AC" w14:textId="77777777" w:rsidR="00C17900" w:rsidRPr="00C17900" w:rsidRDefault="00C17900" w:rsidP="00C17900">
      <w:pPr>
        <w:pStyle w:val="Default"/>
        <w:ind w:left="720"/>
        <w:contextualSpacing/>
        <w:jc w:val="both"/>
        <w:rPr>
          <w:b/>
        </w:rPr>
      </w:pPr>
    </w:p>
    <w:p w14:paraId="70A32AB0" w14:textId="7E889BD1" w:rsidR="00A9005C" w:rsidRPr="009A554B" w:rsidRDefault="00A9005C" w:rsidP="00A9005C">
      <w:pPr>
        <w:pStyle w:val="Default"/>
        <w:numPr>
          <w:ilvl w:val="0"/>
          <w:numId w:val="21"/>
        </w:numPr>
        <w:contextualSpacing/>
        <w:jc w:val="both"/>
      </w:pPr>
      <w:r w:rsidRPr="009A554B">
        <w:rPr>
          <w:b/>
          <w:bCs/>
        </w:rPr>
        <w:t xml:space="preserve">Baloxavir marboxil 40mg (or 80mg if weight ≥80kg) </w:t>
      </w:r>
      <w:r>
        <w:rPr>
          <w:b/>
          <w:bCs/>
        </w:rPr>
        <w:t xml:space="preserve">once daily </w:t>
      </w:r>
      <w:r w:rsidRPr="009A554B">
        <w:rPr>
          <w:bCs/>
        </w:rPr>
        <w:t>by mouth or nasogastic tube to be</w:t>
      </w:r>
      <w:r w:rsidRPr="009A554B">
        <w:t xml:space="preserve"> given on day 1 and day </w:t>
      </w:r>
      <w:r>
        <w:t>4</w:t>
      </w:r>
      <w:ins w:id="137" w:author="Richard Haynes" w:date="2022-03-15T11:11:00Z">
        <w:r w:rsidR="00CA3E60" w:rsidRPr="00CA3E60">
          <w:rPr>
            <w:vertAlign w:val="superscript"/>
          </w:rPr>
          <w:t>j</w:t>
        </w:r>
      </w:ins>
      <w:del w:id="138" w:author="Richard Haynes" w:date="2022-03-15T11:10:00Z">
        <w:r w:rsidDel="00CA3E60">
          <w:rPr>
            <w:rStyle w:val="FootnoteReference"/>
          </w:rPr>
          <w:footnoteReference w:id="12"/>
        </w:r>
      </w:del>
      <w:r w:rsidRPr="009A554B">
        <w:t>.</w:t>
      </w:r>
    </w:p>
    <w:p w14:paraId="3EA9A091" w14:textId="77777777" w:rsidR="00A9005C" w:rsidRPr="00633320" w:rsidRDefault="00A9005C" w:rsidP="00F04CCC">
      <w:pPr>
        <w:pStyle w:val="Heading3"/>
      </w:pPr>
      <w:r>
        <w:t>R</w:t>
      </w:r>
      <w:r w:rsidRPr="00633320">
        <w:t xml:space="preserve">andomisation part </w:t>
      </w:r>
      <w:r>
        <w:t>H</w:t>
      </w:r>
      <w:r w:rsidRPr="00633320">
        <w:t>:</w:t>
      </w:r>
      <w:r>
        <w:tab/>
        <w:t>(UK only)</w:t>
      </w:r>
    </w:p>
    <w:p w14:paraId="0C81BF02" w14:textId="06CE4B26" w:rsidR="00A9005C" w:rsidRPr="00633320" w:rsidRDefault="00A9005C" w:rsidP="00A9005C">
      <w:r w:rsidRPr="00633320">
        <w:t xml:space="preserve">Eligible patients </w:t>
      </w:r>
      <w:r>
        <w:t>(any age,</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68896B84" w14:textId="695781A3" w:rsidR="00A9005C" w:rsidRDefault="00A9005C" w:rsidP="00A9005C">
      <w:pPr>
        <w:pStyle w:val="Default"/>
        <w:numPr>
          <w:ilvl w:val="0"/>
          <w:numId w:val="21"/>
        </w:numPr>
        <w:contextualSpacing/>
        <w:jc w:val="both"/>
        <w:rPr>
          <w:b/>
          <w:bCs/>
        </w:rPr>
      </w:pPr>
      <w:r w:rsidRPr="00A31D99">
        <w:rPr>
          <w:b/>
          <w:bCs/>
        </w:rPr>
        <w:t>No additional treatment</w:t>
      </w:r>
    </w:p>
    <w:p w14:paraId="5D153CEE" w14:textId="77777777" w:rsidR="00C17900" w:rsidRPr="00A31D99" w:rsidRDefault="00C17900" w:rsidP="00C17900">
      <w:pPr>
        <w:pStyle w:val="Default"/>
        <w:ind w:left="720"/>
        <w:contextualSpacing/>
        <w:jc w:val="both"/>
        <w:rPr>
          <w:b/>
          <w:bCs/>
        </w:rPr>
      </w:pPr>
    </w:p>
    <w:p w14:paraId="7AEEA534" w14:textId="462FC35C" w:rsidR="00A9005C" w:rsidRPr="00A31D99" w:rsidRDefault="00A9005C" w:rsidP="00A9005C">
      <w:pPr>
        <w:pStyle w:val="Default"/>
        <w:numPr>
          <w:ilvl w:val="0"/>
          <w:numId w:val="21"/>
        </w:numPr>
        <w:contextualSpacing/>
        <w:jc w:val="both"/>
      </w:pPr>
      <w:r w:rsidRPr="00A31D99">
        <w:rPr>
          <w:b/>
          <w:bCs/>
        </w:rPr>
        <w:lastRenderedPageBreak/>
        <w:t xml:space="preserve">Oseltamivir 75mg twice daily </w:t>
      </w:r>
      <w:r w:rsidRPr="00A31D99">
        <w:rPr>
          <w:bCs/>
        </w:rPr>
        <w:t xml:space="preserve">by mouth or nasogastric tube for five </w:t>
      </w:r>
      <w:del w:id="141" w:author="Richard Haynes" w:date="2022-03-15T11:06:00Z">
        <w:r w:rsidRPr="00A31D99" w:rsidDel="00AD6F39">
          <w:rPr>
            <w:bCs/>
          </w:rPr>
          <w:delText>days</w:delText>
        </w:r>
        <w:r w:rsidR="00791A5C" w:rsidDel="00AD6F39">
          <w:rPr>
            <w:bCs/>
            <w:vertAlign w:val="superscript"/>
          </w:rPr>
          <w:delText>k</w:delText>
        </w:r>
      </w:del>
      <w:ins w:id="142" w:author="Richard Haynes" w:date="2022-03-15T11:06:00Z">
        <w:r w:rsidR="00AD6F39" w:rsidRPr="00A31D99">
          <w:rPr>
            <w:bCs/>
          </w:rPr>
          <w:t>days</w:t>
        </w:r>
        <w:r w:rsidR="00AD6F39">
          <w:rPr>
            <w:bCs/>
            <w:vertAlign w:val="superscript"/>
          </w:rPr>
          <w:t>j</w:t>
        </w:r>
      </w:ins>
      <w:r>
        <w:rPr>
          <w:bCs/>
          <w:vertAlign w:val="superscript"/>
        </w:rPr>
        <w:t>,</w:t>
      </w:r>
      <w:r>
        <w:rPr>
          <w:rStyle w:val="FootnoteReference"/>
          <w:bCs/>
        </w:rPr>
        <w:footnoteReference w:id="13"/>
      </w:r>
      <w:r w:rsidRPr="00A31D99">
        <w:rPr>
          <w:bCs/>
        </w:rPr>
        <w:t>.</w:t>
      </w:r>
    </w:p>
    <w:p w14:paraId="3044BE91" w14:textId="77777777" w:rsidR="00A9005C" w:rsidRPr="00633320" w:rsidRDefault="00A9005C" w:rsidP="00F04CCC">
      <w:pPr>
        <w:pStyle w:val="Heading3"/>
      </w:pPr>
      <w:r>
        <w:t>R</w:t>
      </w:r>
      <w:r w:rsidRPr="00633320">
        <w:t xml:space="preserve">andomisation part </w:t>
      </w:r>
      <w:r>
        <w:t>I</w:t>
      </w:r>
      <w:r w:rsidRPr="00633320">
        <w:t>:</w:t>
      </w:r>
      <w:r>
        <w:tab/>
        <w:t>(UK only)</w:t>
      </w:r>
    </w:p>
    <w:p w14:paraId="584F921F" w14:textId="4129D5D0" w:rsidR="00A9005C" w:rsidRPr="00633320" w:rsidRDefault="00A9005C" w:rsidP="00A9005C">
      <w:r>
        <w:t>Eligible</w:t>
      </w:r>
      <w:r w:rsidRPr="00633320">
        <w:t xml:space="preserve"> patients </w:t>
      </w:r>
      <w:r>
        <w:t>(any age 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 </w:t>
      </w:r>
    </w:p>
    <w:p w14:paraId="7FA59A1B" w14:textId="6CA9B2A1" w:rsidR="00A9005C" w:rsidRPr="00CA3E60" w:rsidRDefault="00A9005C" w:rsidP="00A9005C">
      <w:pPr>
        <w:pStyle w:val="Default"/>
        <w:numPr>
          <w:ilvl w:val="0"/>
          <w:numId w:val="22"/>
        </w:numPr>
        <w:contextualSpacing/>
        <w:jc w:val="both"/>
        <w:rPr>
          <w:ins w:id="143" w:author="Richard Haynes" w:date="2022-03-15T11:11:00Z"/>
          <w:bCs/>
        </w:rPr>
      </w:pPr>
      <w:r w:rsidRPr="00C17900">
        <w:rPr>
          <w:b/>
        </w:rPr>
        <w:t>No additional treatment</w:t>
      </w:r>
    </w:p>
    <w:p w14:paraId="4536BCE7" w14:textId="77777777" w:rsidR="00CA3E60" w:rsidRPr="00C17900" w:rsidRDefault="00CA3E60" w:rsidP="00CA3E60">
      <w:pPr>
        <w:pStyle w:val="Default"/>
        <w:ind w:left="720"/>
        <w:contextualSpacing/>
        <w:jc w:val="both"/>
        <w:rPr>
          <w:bCs/>
        </w:rPr>
      </w:pPr>
    </w:p>
    <w:p w14:paraId="7A96AA40" w14:textId="135BC97C" w:rsidR="00C17900" w:rsidRPr="00633320" w:rsidDel="00AD6F39" w:rsidRDefault="00C17900" w:rsidP="00C17900">
      <w:pPr>
        <w:pStyle w:val="Default"/>
        <w:ind w:left="720"/>
        <w:contextualSpacing/>
        <w:jc w:val="both"/>
        <w:rPr>
          <w:del w:id="144" w:author="Richard Haynes" w:date="2022-03-15T11:06:00Z"/>
          <w:bCs/>
        </w:rPr>
      </w:pPr>
    </w:p>
    <w:p w14:paraId="0F15FEC3" w14:textId="51ECE202" w:rsidR="00A9005C" w:rsidRDefault="005253EC" w:rsidP="00A9005C">
      <w:pPr>
        <w:pStyle w:val="ListParagraph"/>
        <w:numPr>
          <w:ilvl w:val="0"/>
          <w:numId w:val="42"/>
        </w:numPr>
      </w:pPr>
      <w:r>
        <w:t>Low</w:t>
      </w:r>
      <w:r w:rsidRPr="00633320">
        <w:t xml:space="preserve">-dose corticosteroids: </w:t>
      </w:r>
      <w:r w:rsidR="00A9005C">
        <w:rPr>
          <w:b/>
        </w:rPr>
        <w:t>D</w:t>
      </w:r>
      <w:r w:rsidR="00A9005C" w:rsidRPr="00633320">
        <w:rPr>
          <w:b/>
        </w:rPr>
        <w:t>examethasone</w:t>
      </w:r>
      <w:r w:rsidR="00A9005C">
        <w:rPr>
          <w:b/>
        </w:rPr>
        <w:t xml:space="preserve"> 6mg once daily given </w:t>
      </w:r>
      <w:r w:rsidR="00A9005C" w:rsidRPr="00A31D99">
        <w:t>oral</w:t>
      </w:r>
      <w:r>
        <w:t>l</w:t>
      </w:r>
      <w:r w:rsidR="00A9005C" w:rsidRPr="00A31D99">
        <w:t>y or intravenously for ten</w:t>
      </w:r>
      <w:r w:rsidR="00A9005C" w:rsidRPr="009A554B">
        <w:t xml:space="preserve"> days or until discharge (whichever happens earliest)</w:t>
      </w:r>
      <w:r w:rsidR="00A9005C">
        <w:rPr>
          <w:rStyle w:val="FootnoteReference"/>
        </w:rPr>
        <w:footnoteReference w:id="14"/>
      </w:r>
    </w:p>
    <w:p w14:paraId="238FBEB9" w14:textId="77777777" w:rsidR="00DB7AF6" w:rsidRPr="00633320" w:rsidRDefault="00DB7AF6" w:rsidP="008F2EC2">
      <w:pPr>
        <w:pStyle w:val="Heading2"/>
      </w:pPr>
      <w:bookmarkStart w:id="145" w:name="_Toc97376059"/>
      <w:bookmarkStart w:id="146" w:name="_Toc97376060"/>
      <w:bookmarkStart w:id="147" w:name="_Toc97376061"/>
      <w:bookmarkStart w:id="148" w:name="_Toc97376062"/>
      <w:bookmarkStart w:id="149" w:name="_Toc97376063"/>
      <w:bookmarkStart w:id="150" w:name="_Toc97376064"/>
      <w:bookmarkStart w:id="151" w:name="_Toc97376065"/>
      <w:bookmarkStart w:id="152" w:name="_Toc97376066"/>
      <w:bookmarkStart w:id="153" w:name="_Toc97376067"/>
      <w:bookmarkStart w:id="154" w:name="_Toc97376068"/>
      <w:bookmarkStart w:id="155" w:name="_Toc97376069"/>
      <w:bookmarkStart w:id="156" w:name="_Toc97376070"/>
      <w:bookmarkStart w:id="157" w:name="_Toc97376071"/>
      <w:bookmarkStart w:id="158" w:name="_Toc97376072"/>
      <w:bookmarkStart w:id="159" w:name="_Toc97376073"/>
      <w:bookmarkStart w:id="160" w:name="_Toc97376074"/>
      <w:bookmarkStart w:id="161" w:name="_Toc97376075"/>
      <w:bookmarkStart w:id="162" w:name="_Toc97376076"/>
      <w:bookmarkStart w:id="163" w:name="_Toc97376077"/>
      <w:bookmarkStart w:id="164" w:name="_Toc97376078"/>
      <w:bookmarkStart w:id="165" w:name="_Toc97376079"/>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633320">
        <w:t>Administration of allocated treatment</w:t>
      </w:r>
      <w:bookmarkEnd w:id="165"/>
    </w:p>
    <w:p w14:paraId="5C9494D9" w14:textId="129971E3"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FB33CE">
        <w:t>2.10</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8F2EC2">
      <w:pPr>
        <w:pStyle w:val="Heading2"/>
      </w:pPr>
      <w:bookmarkStart w:id="166" w:name="_Toc35622131"/>
      <w:bookmarkStart w:id="167" w:name="_Ref34937467"/>
      <w:bookmarkStart w:id="168" w:name="_Toc37107293"/>
      <w:bookmarkStart w:id="169" w:name="_Toc38099249"/>
      <w:bookmarkStart w:id="170" w:name="_Toc44674846"/>
      <w:bookmarkStart w:id="171" w:name="_Toc97376080"/>
      <w:bookmarkEnd w:id="166"/>
      <w:r w:rsidRPr="00633320">
        <w:t>Collecting f</w:t>
      </w:r>
      <w:r w:rsidR="003803A9" w:rsidRPr="00633320">
        <w:t xml:space="preserve">ollow-up </w:t>
      </w:r>
      <w:r w:rsidRPr="00633320">
        <w:t>i</w:t>
      </w:r>
      <w:r w:rsidR="003803A9" w:rsidRPr="00633320">
        <w:t>nformation</w:t>
      </w:r>
      <w:bookmarkEnd w:id="167"/>
      <w:bookmarkEnd w:id="168"/>
      <w:bookmarkEnd w:id="169"/>
      <w:bookmarkEnd w:id="170"/>
      <w:bookmarkEnd w:id="171"/>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3FD84F3A" w:rsidR="00776DAB" w:rsidRPr="00633320" w:rsidRDefault="00776DAB" w:rsidP="00E105FD">
      <w:pPr>
        <w:pStyle w:val="ListParagraph"/>
        <w:numPr>
          <w:ilvl w:val="0"/>
          <w:numId w:val="14"/>
        </w:numPr>
        <w:rPr>
          <w:color w:val="000000" w:themeColor="text1"/>
        </w:rPr>
      </w:pPr>
      <w:r w:rsidRPr="00633320">
        <w:rPr>
          <w:color w:val="000000" w:themeColor="text1"/>
        </w:rPr>
        <w:t>Non-coronavirus</w:t>
      </w:r>
      <w:r w:rsidR="00552A9A">
        <w:rPr>
          <w:color w:val="000000" w:themeColor="text1"/>
        </w:rPr>
        <w:t xml:space="preserve"> / non-influenza</w:t>
      </w:r>
      <w:r w:rsidRPr="00633320">
        <w:rPr>
          <w:color w:val="000000" w:themeColor="text1"/>
        </w:rPr>
        <w:t xml:space="preserve">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3AB28B5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other purported COVID-19</w:t>
      </w:r>
      <w:r w:rsidR="00552A9A">
        <w:t xml:space="preserve"> and influenza</w:t>
      </w:r>
      <w:r w:rsidR="00E43246" w:rsidRPr="00633320">
        <w:t xml:space="preserve"> </w:t>
      </w:r>
      <w:r w:rsidR="00DC2416" w:rsidRPr="00633320">
        <w:t>treatments</w:t>
      </w:r>
      <w:r w:rsidR="00E43246" w:rsidRPr="00633320">
        <w:t xml:space="preserve"> (</w:t>
      </w:r>
      <w:r w:rsidR="00DC2416" w:rsidRPr="00633320">
        <w:t xml:space="preserve">e.g. </w:t>
      </w:r>
      <w:r w:rsidR="00AB73CE" w:rsidRPr="00633320">
        <w:t>remdesivir</w:t>
      </w:r>
      <w:r w:rsidR="00552A9A">
        <w:t>, neuraminidase inhibitors</w:t>
      </w:r>
      <w:r w:rsidR="00E43246" w:rsidRPr="00633320">
        <w:t>)</w:t>
      </w:r>
    </w:p>
    <w:p w14:paraId="0274E179" w14:textId="6CA01B0D"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r w:rsidR="00552A9A">
        <w:t xml:space="preserve"> or influenza</w:t>
      </w:r>
      <w:r w:rsidR="00AB73CE" w:rsidRPr="00633320">
        <w:t>.</w:t>
      </w:r>
    </w:p>
    <w:p w14:paraId="287BD033" w14:textId="6A034848" w:rsidR="006144C0" w:rsidRDefault="006144C0" w:rsidP="00E105FD">
      <w:pPr>
        <w:pStyle w:val="ListParagraph"/>
        <w:numPr>
          <w:ilvl w:val="0"/>
          <w:numId w:val="14"/>
        </w:numPr>
      </w:pPr>
      <w:r>
        <w:lastRenderedPageBreak/>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1AF8DC7B" w14:textId="4C4A09C2" w:rsidR="00DD668F" w:rsidRDefault="00DD668F" w:rsidP="00E105FD">
      <w:pPr>
        <w:pStyle w:val="ListParagraph"/>
        <w:numPr>
          <w:ilvl w:val="0"/>
          <w:numId w:val="14"/>
        </w:numPr>
      </w:pPr>
      <w:r>
        <w:t>Seizures</w:t>
      </w:r>
    </w:p>
    <w:p w14:paraId="634AFB27" w14:textId="59F13F94" w:rsidR="006144C0" w:rsidRDefault="006144C0" w:rsidP="00E105FD">
      <w:pPr>
        <w:pStyle w:val="ListParagraph"/>
        <w:numPr>
          <w:ilvl w:val="0"/>
          <w:numId w:val="14"/>
        </w:numPr>
      </w:pPr>
      <w:r>
        <w:t>Laboratory results: highest creatinine</w:t>
      </w:r>
      <w:r w:rsidR="00DD668F">
        <w:t>, alanine (or aspartate) transamine and bilirubin</w:t>
      </w:r>
      <w:r>
        <w:t xml:space="preserve"> recorded during admission</w:t>
      </w:r>
    </w:p>
    <w:p w14:paraId="0A7CFDC7" w14:textId="4AEFDF94" w:rsidR="00092DA3" w:rsidRDefault="00092DA3" w:rsidP="00E105FD">
      <w:pPr>
        <w:pStyle w:val="ListParagraph"/>
        <w:numPr>
          <w:ilvl w:val="0"/>
          <w:numId w:val="14"/>
        </w:numPr>
      </w:pPr>
      <w:r>
        <w:t>Infusion reactions to Sotrovimab</w:t>
      </w:r>
    </w:p>
    <w:p w14:paraId="6F611278" w14:textId="0B90FE88" w:rsidR="00C62487" w:rsidRPr="00633320" w:rsidRDefault="00C62487" w:rsidP="00E105FD">
      <w:pPr>
        <w:pStyle w:val="ListParagraph"/>
        <w:numPr>
          <w:ilvl w:val="0"/>
          <w:numId w:val="14"/>
        </w:numPr>
      </w:pPr>
      <w:r>
        <w:t>For pregnant women in UK, ID number in UK Obstetric Surveillance System</w:t>
      </w:r>
    </w:p>
    <w:p w14:paraId="58FA9701" w14:textId="77777777" w:rsidR="00E93EC5" w:rsidRPr="00633320" w:rsidRDefault="00E93EC5"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4F8D9A95"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r w:rsidR="00552A9A" w:rsidRPr="00552A9A">
        <w:t xml:space="preserve"> </w:t>
      </w:r>
      <w:r w:rsidR="00552A9A" w:rsidRPr="00633320">
        <w:t>Where available, data from routine healthcare records (including linkage to medical databases held by organisations such as NHS Digital in the UK)</w:t>
      </w:r>
      <w:r w:rsidR="00552A9A">
        <w:t xml:space="preserve"> will be used to supplement data collected by trial sites. Further details are described in the </w:t>
      </w:r>
      <w:hyperlink r:id="rId16" w:tgtFrame="_self" w:history="1">
        <w:r w:rsidR="00552A9A" w:rsidRPr="005411C0">
          <w:rPr>
            <w:rStyle w:val="Hyperlink"/>
            <w:rFonts w:cs="Arial"/>
          </w:rPr>
          <w:t>Definition and Derivation of Baseline Characteristics and Outcomes</w:t>
        </w:r>
      </w:hyperlink>
      <w:r w:rsidR="00552A9A">
        <w:t xml:space="preserve"> standard operating procedure.</w:t>
      </w:r>
      <w:r w:rsidR="00552A9A">
        <w:rPr>
          <w:rStyle w:val="FootnoteReference"/>
        </w:rPr>
        <w:footnoteReference w:id="15"/>
      </w:r>
    </w:p>
    <w:p w14:paraId="0A53AAEB" w14:textId="43979D3C" w:rsidR="00F04CCC" w:rsidRDefault="00F04CCC" w:rsidP="00F04CCC">
      <w:pPr>
        <w:pStyle w:val="Heading3"/>
      </w:pPr>
      <w:r>
        <w:t>Follow-up swab samples</w:t>
      </w:r>
      <w:r w:rsidR="00A361EF">
        <w:tab/>
        <w:t>(UK only)</w:t>
      </w:r>
      <w:r w:rsidR="00791A5C">
        <w:rPr>
          <w:rStyle w:val="FootnoteReference"/>
        </w:rPr>
        <w:footnoteReference w:id="16"/>
      </w:r>
    </w:p>
    <w:p w14:paraId="365B6591" w14:textId="77777777" w:rsidR="00F04CCC" w:rsidRDefault="00F04CCC" w:rsidP="00F04CCC">
      <w:pPr>
        <w:pStyle w:val="Heading4"/>
      </w:pPr>
      <w:r>
        <w:t>Participants with COVID-19</w:t>
      </w:r>
    </w:p>
    <w:p w14:paraId="6B5438D9" w14:textId="7012E229" w:rsidR="00F04CCC" w:rsidRDefault="00F04CCC" w:rsidP="00F04CCC">
      <w:r>
        <w:t xml:space="preserve">Participants with COVID-19 </w:t>
      </w:r>
      <w:r w:rsidR="00FE4C31">
        <w:t>in sotrovimab</w:t>
      </w:r>
      <w:r w:rsidR="000A0CAE">
        <w:t>,</w:t>
      </w:r>
      <w:r w:rsidR="00FE4C31">
        <w:t xml:space="preserve"> molnupiravir</w:t>
      </w:r>
      <w:r w:rsidR="000A0CAE">
        <w:t xml:space="preserve"> </w:t>
      </w:r>
      <w:r w:rsidR="00B66772">
        <w:t xml:space="preserve">or Paxlovid </w:t>
      </w:r>
      <w:r w:rsidR="00FE4C31">
        <w:t xml:space="preserve">comparisons </w:t>
      </w:r>
      <w:r>
        <w:t xml:space="preserve">should have </w:t>
      </w:r>
      <w:r w:rsidR="00DE0639">
        <w:t xml:space="preserve">a </w:t>
      </w:r>
      <w:r>
        <w:t xml:space="preserve">nasal swab collected on days 3 and 5 in which the </w:t>
      </w:r>
      <w:r w:rsidR="00093F55">
        <w:t xml:space="preserve">level </w:t>
      </w:r>
      <w:r>
        <w:t xml:space="preserve">of SARS-CoV-2 </w:t>
      </w:r>
      <w:r w:rsidR="00093F55">
        <w:t xml:space="preserve">viral RNA </w:t>
      </w:r>
      <w:r>
        <w:t>(a</w:t>
      </w:r>
      <w:r w:rsidR="00E170E4">
        <w:t>nd</w:t>
      </w:r>
      <w:r>
        <w:t xml:space="preserve"> </w:t>
      </w:r>
      <w:r w:rsidR="00093F55">
        <w:t xml:space="preserve">genotyping for </w:t>
      </w:r>
      <w:r>
        <w:t xml:space="preserve">resistance </w:t>
      </w:r>
      <w:r w:rsidR="00093F55">
        <w:t>makers</w:t>
      </w:r>
      <w:r>
        <w:t>) will be measured</w:t>
      </w:r>
      <w:r w:rsidR="00791A5C">
        <w:t>.</w:t>
      </w:r>
    </w:p>
    <w:p w14:paraId="3D9BBF83" w14:textId="77777777" w:rsidR="00F04CCC" w:rsidRDefault="00F04CCC" w:rsidP="00F04CCC"/>
    <w:p w14:paraId="1915E07C" w14:textId="77777777" w:rsidR="00F04CCC" w:rsidRDefault="00F04CCC" w:rsidP="00F04CCC">
      <w:pPr>
        <w:pStyle w:val="Heading4"/>
      </w:pPr>
      <w:r>
        <w:t>Participants with influenza pneumonia</w:t>
      </w:r>
    </w:p>
    <w:p w14:paraId="7751AE10" w14:textId="52C90200" w:rsidR="00F04CCC" w:rsidRPr="00A42897" w:rsidRDefault="00F04CCC" w:rsidP="00F04CCC">
      <w:r>
        <w:t>Participants with influenza pneumonia should have a nasal swab collected on day 5 in which the presence of influenza virus (and</w:t>
      </w:r>
      <w:r w:rsidR="00093F55">
        <w:t xml:space="preserve"> genotyping for </w:t>
      </w:r>
      <w:r>
        <w:t>baloxavir</w:t>
      </w:r>
      <w:r w:rsidR="00E170E4">
        <w:t xml:space="preserve"> or oseltamivir</w:t>
      </w:r>
      <w:r w:rsidR="00093F55">
        <w:t xml:space="preserve"> resistance markers</w:t>
      </w:r>
      <w:r>
        <w:t>) will be measured.</w:t>
      </w:r>
    </w:p>
    <w:p w14:paraId="5662E584" w14:textId="77777777" w:rsidR="00F04CCC" w:rsidRPr="00633320" w:rsidRDefault="00F04CCC" w:rsidP="00F123A0"/>
    <w:p w14:paraId="53BE5DC4" w14:textId="77777777" w:rsidR="004F244C" w:rsidRPr="00633320" w:rsidRDefault="004F244C" w:rsidP="008F2EC2">
      <w:pPr>
        <w:pStyle w:val="Heading2"/>
      </w:pPr>
      <w:bookmarkStart w:id="172" w:name="_Ref34937519"/>
      <w:bookmarkStart w:id="173" w:name="_Toc37107294"/>
      <w:bookmarkStart w:id="174" w:name="_Toc38099250"/>
      <w:bookmarkStart w:id="175" w:name="_Toc44674848"/>
      <w:bookmarkStart w:id="176" w:name="_Toc97376081"/>
      <w:r w:rsidRPr="00633320">
        <w:t>Duration of follow-up</w:t>
      </w:r>
      <w:bookmarkEnd w:id="172"/>
      <w:bookmarkEnd w:id="173"/>
      <w:bookmarkEnd w:id="174"/>
      <w:bookmarkEnd w:id="175"/>
      <w:bookmarkEnd w:id="176"/>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1B3458C7"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8F2EC2">
      <w:pPr>
        <w:pStyle w:val="Heading2"/>
      </w:pPr>
      <w:bookmarkStart w:id="177" w:name="_Toc34778082"/>
      <w:bookmarkStart w:id="178" w:name="_Toc34778137"/>
      <w:bookmarkStart w:id="179" w:name="_Toc34778286"/>
      <w:bookmarkStart w:id="180" w:name="_Toc34778340"/>
      <w:bookmarkStart w:id="181" w:name="_Toc34778393"/>
      <w:bookmarkStart w:id="182" w:name="_Toc34778473"/>
      <w:bookmarkStart w:id="183" w:name="_Toc34778528"/>
      <w:bookmarkStart w:id="184" w:name="_Toc34778584"/>
      <w:bookmarkStart w:id="185" w:name="_Toc34780062"/>
      <w:bookmarkStart w:id="186" w:name="_Toc34780326"/>
      <w:bookmarkStart w:id="187" w:name="_Toc34780456"/>
      <w:bookmarkStart w:id="188" w:name="_Toc34778083"/>
      <w:bookmarkStart w:id="189" w:name="_Toc34778138"/>
      <w:bookmarkStart w:id="190" w:name="_Toc34778287"/>
      <w:bookmarkStart w:id="191" w:name="_Toc34778341"/>
      <w:bookmarkStart w:id="192" w:name="_Toc34778394"/>
      <w:bookmarkStart w:id="193" w:name="_Toc34778474"/>
      <w:bookmarkStart w:id="194" w:name="_Toc34778529"/>
      <w:bookmarkStart w:id="195" w:name="_Toc34778585"/>
      <w:bookmarkStart w:id="196" w:name="_Toc34780063"/>
      <w:bookmarkStart w:id="197" w:name="_Toc34780327"/>
      <w:bookmarkStart w:id="198" w:name="_Toc34780457"/>
      <w:bookmarkStart w:id="199" w:name="_Toc34778084"/>
      <w:bookmarkStart w:id="200" w:name="_Toc34778139"/>
      <w:bookmarkStart w:id="201" w:name="_Toc34778288"/>
      <w:bookmarkStart w:id="202" w:name="_Toc34778342"/>
      <w:bookmarkStart w:id="203" w:name="_Toc34778395"/>
      <w:bookmarkStart w:id="204" w:name="_Toc34778475"/>
      <w:bookmarkStart w:id="205" w:name="_Toc34778530"/>
      <w:bookmarkStart w:id="206" w:name="_Toc34778586"/>
      <w:bookmarkStart w:id="207" w:name="_Toc34780064"/>
      <w:bookmarkStart w:id="208" w:name="_Toc34780328"/>
      <w:bookmarkStart w:id="209" w:name="_Toc34780458"/>
      <w:bookmarkStart w:id="210" w:name="_Ref34936252"/>
      <w:bookmarkStart w:id="211" w:name="_Toc37107295"/>
      <w:bookmarkStart w:id="212" w:name="_Toc38099251"/>
      <w:bookmarkStart w:id="213" w:name="_Toc44674849"/>
      <w:bookmarkStart w:id="214" w:name="_Toc97376082"/>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633320">
        <w:t>Withdrawal of consent</w:t>
      </w:r>
      <w:bookmarkEnd w:id="210"/>
      <w:bookmarkEnd w:id="211"/>
      <w:bookmarkEnd w:id="212"/>
      <w:bookmarkEnd w:id="213"/>
      <w:bookmarkEnd w:id="214"/>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03BE444A" w:rsidR="00474DD8" w:rsidRDefault="0088383F" w:rsidP="003C491C">
      <w:pPr>
        <w:autoSpaceDE/>
        <w:autoSpaceDN/>
        <w:adjustRightInd/>
        <w:contextualSpacing w:val="0"/>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215" w:name="_Toc34778086"/>
      <w:bookmarkStart w:id="216" w:name="_Toc34778141"/>
      <w:bookmarkStart w:id="217" w:name="_Toc34778290"/>
      <w:bookmarkStart w:id="218" w:name="_Toc34778344"/>
      <w:bookmarkStart w:id="219" w:name="_Toc34778397"/>
      <w:bookmarkStart w:id="220" w:name="_Toc34778477"/>
      <w:bookmarkStart w:id="221" w:name="_Toc34778532"/>
      <w:bookmarkStart w:id="222" w:name="_Toc34778588"/>
      <w:bookmarkStart w:id="223" w:name="_Toc34780066"/>
      <w:bookmarkStart w:id="224" w:name="_Toc34780330"/>
      <w:bookmarkStart w:id="225" w:name="_Toc34780460"/>
      <w:bookmarkStart w:id="226" w:name="_Toc34778088"/>
      <w:bookmarkStart w:id="227" w:name="_Toc34778143"/>
      <w:bookmarkStart w:id="228" w:name="_Toc34778292"/>
      <w:bookmarkStart w:id="229" w:name="_Toc34778346"/>
      <w:bookmarkStart w:id="230" w:name="_Toc34778399"/>
      <w:bookmarkStart w:id="231" w:name="_Toc34778479"/>
      <w:bookmarkStart w:id="232" w:name="_Toc34778534"/>
      <w:bookmarkStart w:id="233" w:name="_Toc34778590"/>
      <w:bookmarkStart w:id="234" w:name="_Toc34780068"/>
      <w:bookmarkStart w:id="235" w:name="_Toc34780332"/>
      <w:bookmarkStart w:id="236" w:name="_Toc34780462"/>
      <w:bookmarkStart w:id="237" w:name="_Toc34778089"/>
      <w:bookmarkStart w:id="238" w:name="_Toc34778144"/>
      <w:bookmarkStart w:id="239" w:name="_Toc34778293"/>
      <w:bookmarkStart w:id="240" w:name="_Toc34778347"/>
      <w:bookmarkStart w:id="241" w:name="_Toc34778400"/>
      <w:bookmarkStart w:id="242" w:name="_Toc34778480"/>
      <w:bookmarkStart w:id="243" w:name="_Toc34778535"/>
      <w:bookmarkStart w:id="244" w:name="_Toc34778591"/>
      <w:bookmarkStart w:id="245" w:name="_Toc34780069"/>
      <w:bookmarkStart w:id="246" w:name="_Toc34780333"/>
      <w:bookmarkStart w:id="247" w:name="_Toc34780463"/>
      <w:bookmarkStart w:id="248" w:name="_Toc34778090"/>
      <w:bookmarkStart w:id="249" w:name="_Toc34778145"/>
      <w:bookmarkStart w:id="250" w:name="_Toc34778294"/>
      <w:bookmarkStart w:id="251" w:name="_Toc34778348"/>
      <w:bookmarkStart w:id="252" w:name="_Toc34778401"/>
      <w:bookmarkStart w:id="253" w:name="_Toc34778481"/>
      <w:bookmarkStart w:id="254" w:name="_Toc34778536"/>
      <w:bookmarkStart w:id="255" w:name="_Toc34778592"/>
      <w:bookmarkStart w:id="256" w:name="_Toc34780070"/>
      <w:bookmarkStart w:id="257" w:name="_Toc34780334"/>
      <w:bookmarkStart w:id="258" w:name="_Toc34780464"/>
      <w:bookmarkStart w:id="259" w:name="_Ref419466990"/>
      <w:bookmarkStart w:id="260" w:name="_Toc37107296"/>
      <w:bookmarkStart w:id="261" w:name="_Toc38099252"/>
      <w:bookmarkStart w:id="262" w:name="_Toc44674850"/>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sidR="000C18BE">
        <w:t xml:space="preserve"> If such participants regain capacity and no longer wish to participate then they can withdraw the consent given on their behalf as above.</w:t>
      </w:r>
    </w:p>
    <w:p w14:paraId="354E8687" w14:textId="77777777" w:rsidR="00093F55" w:rsidRPr="00633320" w:rsidRDefault="00093F55" w:rsidP="003C491C">
      <w:pPr>
        <w:autoSpaceDE/>
        <w:autoSpaceDN/>
        <w:adjustRightInd/>
        <w:contextualSpacing w:val="0"/>
        <w:rPr>
          <w:b/>
          <w:bCs w:val="0"/>
          <w:caps/>
          <w:kern w:val="32"/>
          <w:sz w:val="28"/>
          <w:szCs w:val="28"/>
          <w:lang w:eastAsia="en-US"/>
        </w:rPr>
      </w:pPr>
    </w:p>
    <w:p w14:paraId="40402F49" w14:textId="5A4AAE99" w:rsidR="004B65DD" w:rsidRPr="00633320" w:rsidRDefault="004B65DD" w:rsidP="00F123A0">
      <w:pPr>
        <w:pStyle w:val="StyleHeading1Linespacingsingle"/>
        <w:numPr>
          <w:ilvl w:val="0"/>
          <w:numId w:val="2"/>
        </w:numPr>
      </w:pPr>
      <w:bookmarkStart w:id="263" w:name="_Toc97376083"/>
      <w:r w:rsidRPr="00633320">
        <w:t>Statistical analysis</w:t>
      </w:r>
      <w:bookmarkEnd w:id="259"/>
      <w:bookmarkEnd w:id="260"/>
      <w:bookmarkEnd w:id="261"/>
      <w:bookmarkEnd w:id="262"/>
      <w:bookmarkEnd w:id="263"/>
    </w:p>
    <w:p w14:paraId="7962D184" w14:textId="77777777" w:rsidR="00EB55A5" w:rsidRPr="00633320" w:rsidRDefault="00EB55A5" w:rsidP="00D1558B">
      <w:pPr>
        <w:pStyle w:val="Default"/>
        <w:rPr>
          <w:sz w:val="22"/>
          <w:szCs w:val="22"/>
        </w:rPr>
      </w:pPr>
      <w:bookmarkStart w:id="264"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8F2EC2">
      <w:pPr>
        <w:pStyle w:val="Heading2"/>
      </w:pPr>
      <w:bookmarkStart w:id="265" w:name="_Toc37107297"/>
      <w:bookmarkStart w:id="266" w:name="_Toc38099253"/>
      <w:bookmarkStart w:id="267" w:name="_Toc44674851"/>
      <w:bookmarkStart w:id="268" w:name="_Toc97376084"/>
      <w:r w:rsidRPr="00633320">
        <w:t>Outcomes</w:t>
      </w:r>
      <w:bookmarkEnd w:id="265"/>
      <w:bookmarkEnd w:id="266"/>
      <w:bookmarkEnd w:id="267"/>
      <w:bookmarkEnd w:id="268"/>
    </w:p>
    <w:p w14:paraId="0BBD6F6F" w14:textId="77777777" w:rsidR="00552A9A" w:rsidRDefault="00552A9A" w:rsidP="00F04CCC">
      <w:pPr>
        <w:pStyle w:val="Heading3"/>
      </w:pPr>
      <w:r w:rsidRPr="00D50B51">
        <w:t xml:space="preserve">Primary and secondary outcomes for </w:t>
      </w:r>
      <w:r>
        <w:t>evaluation of potential treatments for</w:t>
      </w:r>
      <w:r w:rsidRPr="00D50B51">
        <w:t xml:space="preserve"> C</w:t>
      </w:r>
      <w:r w:rsidRPr="00486878">
        <w:t>OVID-19</w:t>
      </w:r>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r w:rsidRPr="00633320">
        <w:t xml:space="preserve">The </w:t>
      </w:r>
      <w:r w:rsidRPr="00633320">
        <w:rPr>
          <w:b/>
        </w:rPr>
        <w:t xml:space="preserve">secondary objectives </w:t>
      </w:r>
      <w:r w:rsidRPr="00633320">
        <w:t xml:space="preserve">are to assess the effects of study treatments on </w:t>
      </w:r>
      <w:r w:rsidR="00552A9A">
        <w:t xml:space="preserve">(a) </w:t>
      </w:r>
      <w:r w:rsidRPr="00633320">
        <w:t>duration of hospital stay</w:t>
      </w:r>
      <w:r w:rsidR="00552A9A">
        <w:t xml:space="preserve"> (time to discharge alive within the first 28 days)</w:t>
      </w:r>
      <w:r w:rsidR="00F47C60" w:rsidRPr="00633320">
        <w:t>;</w:t>
      </w:r>
      <w:r w:rsidRPr="00633320">
        <w:t xml:space="preserve"> </w:t>
      </w:r>
      <w:r w:rsidR="00646C04" w:rsidRPr="00633320">
        <w:t>and</w:t>
      </w:r>
      <w:r w:rsidR="00804477" w:rsidRPr="00633320">
        <w:t>,</w:t>
      </w:r>
      <w:r w:rsidR="00814A7F" w:rsidRPr="00633320">
        <w:t xml:space="preserve"> </w:t>
      </w:r>
      <w:r w:rsidR="00552A9A">
        <w:t xml:space="preserve">(b) </w:t>
      </w:r>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 w14:paraId="50686A20" w14:textId="77777777" w:rsidR="00552A9A" w:rsidRDefault="00552A9A" w:rsidP="00F04CCC">
      <w:pPr>
        <w:pStyle w:val="Heading3"/>
      </w:pPr>
      <w:r w:rsidRPr="00D50B51">
        <w:lastRenderedPageBreak/>
        <w:t xml:space="preserve">Primary and secondary outcomes for </w:t>
      </w:r>
      <w:r>
        <w:t>evaluation of potential treatments for influenza</w:t>
      </w:r>
    </w:p>
    <w:p w14:paraId="50BC1F4C" w14:textId="7D26BD9B" w:rsidR="00552A9A" w:rsidRPr="00633320" w:rsidRDefault="00552A9A" w:rsidP="00552A9A">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(a) all-cause mortality at 28 days after randomisation (with subsidiary analyses of cause of death and of death at various timepoints following discharge) and (b) time to discharge alive from hospital. Holm’s procedure will be used to control the family-wise error rate across these two co-primary outcomes at 5%.</w:t>
      </w:r>
      <w:hyperlink w:anchor="_ENREF_8" w:tooltip="Holm, 1979 #3125" w:history="1">
        <w:r w:rsidR="00DC738F">
          <w:fldChar w:fldCharType="begin"/>
        </w:r>
        <w:r w:rsidR="00DC738F">
          <w:instrText xml:space="preserve"> ADDIN EN.CITE &lt;EndNote&gt;&lt;Cite&gt;&lt;Author&gt;Holm&lt;/Author&gt;&lt;Year&gt;1979&lt;/Year&gt;&lt;RecNum&gt;3125&lt;/RecNum&gt;&lt;DisplayText&gt;&lt;style face="superscript"&gt;8&lt;/style&gt;&lt;/DisplayText&gt;&lt;record&gt;&lt;rec-number&gt;3125&lt;/rec-number&gt;&lt;foreign-keys&gt;&lt;key app="EN" db-id="vp2a2svem50pwkeae50pesxbrvzrpwssv2s9" timestamp="1632829236"&gt;3125&lt;/key&gt;&lt;/foreign-keys&gt;&lt;ref-type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r w:rsidR="00DC738F">
          <w:fldChar w:fldCharType="separate"/>
        </w:r>
        <w:r w:rsidR="00DC738F" w:rsidRPr="005A7474">
          <w:rPr>
            <w:noProof/>
            <w:vertAlign w:val="superscript"/>
          </w:rPr>
          <w:t>8</w:t>
        </w:r>
        <w:r w:rsidR="00DC738F">
          <w:fldChar w:fldCharType="end"/>
        </w:r>
      </w:hyperlink>
      <w:hyperlink w:anchor="_ENREF_14" w:tooltip="Hommel, 1988 #3123" w:history="1"/>
    </w:p>
    <w:p w14:paraId="5C097FFF" w14:textId="77777777" w:rsidR="00552A9A" w:rsidRPr="00633320" w:rsidRDefault="00552A9A" w:rsidP="00552A9A"/>
    <w:p w14:paraId="1C45D2D3" w14:textId="09BEB300" w:rsidR="00552A9A" w:rsidRDefault="00552A9A" w:rsidP="00552A9A">
      <w:r w:rsidRPr="00633320">
        <w:t xml:space="preserve">The </w:t>
      </w:r>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p>
    <w:p w14:paraId="1DE52B69" w14:textId="77777777" w:rsidR="00552A9A" w:rsidRPr="00633320" w:rsidRDefault="00552A9A" w:rsidP="00F123A0"/>
    <w:p w14:paraId="7739D140" w14:textId="77777777" w:rsidR="00552A9A" w:rsidRPr="00486878" w:rsidRDefault="00552A9A" w:rsidP="00F04CCC">
      <w:pPr>
        <w:pStyle w:val="Heading3"/>
      </w:pPr>
      <w:r>
        <w:t>Other outcomes for evaluation of all treatments</w:t>
      </w:r>
    </w:p>
    <w:p w14:paraId="67AF002D" w14:textId="6BF26C59"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Pr="00633320">
        <w:t>.</w:t>
      </w:r>
      <w:r w:rsidR="00D542F1">
        <w:t xml:space="preserve"> Virological outcomes include viral </w:t>
      </w:r>
      <w:r w:rsidR="00533421">
        <w:t xml:space="preserve">RNA </w:t>
      </w:r>
      <w:r w:rsidR="00D542F1">
        <w:t>l</w:t>
      </w:r>
      <w:r w:rsidR="00533421">
        <w:t>evels</w:t>
      </w:r>
      <w:r w:rsidR="00D542F1">
        <w:t xml:space="preserve"> in the nasopharynx and </w:t>
      </w:r>
      <w:r w:rsidR="00533421">
        <w:t>the frequency</w:t>
      </w:r>
      <w:r w:rsidR="00D542F1">
        <w:t xml:space="preserve"> of </w:t>
      </w:r>
      <w:r w:rsidR="00533421">
        <w:t xml:space="preserve">detection of </w:t>
      </w:r>
      <w:r w:rsidR="00D542F1">
        <w:t>resistance markers.</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42E356A4"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w:t>
      </w:r>
      <w:r w:rsidR="00C62487">
        <w:t>, the UK Obstetric Surveillance System</w:t>
      </w:r>
      <w:r w:rsidR="00602571" w:rsidRPr="00633320">
        <w:t xml:space="preserve">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w:t>
      </w:r>
      <w:r w:rsidR="00C62487">
        <w:t xml:space="preserve">the maternal and infant outcomes in women pregnant at randomisation, </w:t>
      </w:r>
      <w:r w:rsidR="00D1558B" w:rsidRPr="00633320">
        <w:t>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8F2EC2">
      <w:pPr>
        <w:pStyle w:val="Heading2"/>
      </w:pPr>
      <w:bookmarkStart w:id="269" w:name="_Toc37107298"/>
      <w:bookmarkStart w:id="270" w:name="_Toc38099254"/>
      <w:bookmarkStart w:id="271" w:name="_Toc44674852"/>
      <w:bookmarkStart w:id="272" w:name="_Toc97376085"/>
      <w:r w:rsidRPr="00633320">
        <w:t>Methods of analysis</w:t>
      </w:r>
      <w:bookmarkEnd w:id="269"/>
      <w:bookmarkEnd w:id="270"/>
      <w:bookmarkEnd w:id="271"/>
      <w:bookmarkEnd w:id="272"/>
    </w:p>
    <w:p w14:paraId="40459BD7" w14:textId="5AFDE41E"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r w:rsidR="00552A9A">
        <w:t>each</w:t>
      </w:r>
      <w:r w:rsidR="00DB5F0B" w:rsidRPr="00633320">
        <w:t xml:space="preserve"> treatment </w:t>
      </w:r>
      <w:r w:rsidR="00552A9A">
        <w:t>and its control</w:t>
      </w:r>
      <w:r w:rsidR="00DB5F0B" w:rsidRPr="00633320">
        <w:t>, irrespective of whether they received their allocated treatment (“intention-to-treat” analyses).</w:t>
      </w:r>
    </w:p>
    <w:p w14:paraId="49784B5D" w14:textId="77777777" w:rsidR="00E25844" w:rsidRPr="00633320" w:rsidRDefault="00E25844" w:rsidP="00336A40"/>
    <w:p w14:paraId="26F01AD5" w14:textId="2C95863A"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be used to estimate the average event rate ratio (and its confidence interval) for those allocated to each treatment group versus the no additional treatment group. </w:t>
      </w:r>
      <w:r w:rsidR="00552A9A">
        <w:t xml:space="preserve">For the primary outcome, participants discharged before 28 days will, in the absence of information to the contrary, be assumed to have survived for 28 days. </w:t>
      </w:r>
      <w:r w:rsidR="00336A40" w:rsidRPr="00633320">
        <w:t xml:space="preserve">For </w:t>
      </w:r>
      <w:r w:rsidR="00336A40" w:rsidRPr="00633320">
        <w:lastRenderedPageBreak/>
        <w:t xml:space="preserve">binary outcomes where the timing </w:t>
      </w:r>
      <w:r w:rsidR="00552A9A">
        <w:t xml:space="preserve">of the event </w:t>
      </w:r>
      <w:r w:rsidR="00336A40" w:rsidRPr="00633320">
        <w:t xml:space="preserve">is unknown, the </w:t>
      </w:r>
      <w:r w:rsidR="0056140B" w:rsidRPr="00633320">
        <w:t xml:space="preserve">risk </w:t>
      </w:r>
      <w:r w:rsidR="00336A40" w:rsidRPr="00633320">
        <w:t xml:space="preserve">ratio and </w:t>
      </w:r>
      <w:r w:rsidR="00552A9A">
        <w:t>its 95%</w:t>
      </w:r>
      <w:r w:rsidR="00336A40" w:rsidRPr="00633320">
        <w:t xml:space="preserve"> confidence interval </w:t>
      </w:r>
      <w:r w:rsidR="00552A9A">
        <w:t>(</w:t>
      </w:r>
      <w:r w:rsidR="00336A40" w:rsidRPr="00633320">
        <w:t xml:space="preserve">and </w:t>
      </w:r>
      <w:r w:rsidR="00552A9A">
        <w:t xml:space="preserve">associated </w:t>
      </w:r>
      <w:r w:rsidR="00336A40" w:rsidRPr="00633320">
        <w:t>p-value</w:t>
      </w:r>
      <w:r w:rsidR="00552A9A">
        <w:t>) will be</w:t>
      </w:r>
      <w:r w:rsidR="00336A40" w:rsidRPr="00633320">
        <w:t xml:space="preserve"> reported. </w:t>
      </w:r>
    </w:p>
    <w:p w14:paraId="6442345E" w14:textId="77777777" w:rsidR="00336A40" w:rsidRPr="00633320" w:rsidRDefault="00336A40" w:rsidP="00336A40"/>
    <w:p w14:paraId="5ADFF5EE" w14:textId="524430D3"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C84CA6" w:rsidRPr="00633320">
        <w:t>All p-values will be 2-sided.</w:t>
      </w:r>
    </w:p>
    <w:p w14:paraId="5CEA87FF" w14:textId="77777777" w:rsidR="001F3C6B" w:rsidRPr="00633320" w:rsidRDefault="001F3C6B" w:rsidP="001F3C6B"/>
    <w:p w14:paraId="3ECE10B0" w14:textId="7F342355"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r w:rsidR="00552A9A">
        <w:t>,</w:t>
      </w:r>
      <w:r w:rsidRPr="00633320">
        <w:t xml:space="preserve"> </w:t>
      </w:r>
      <w:r w:rsidR="00552A9A">
        <w:t>with tests for heterogeneity (or trend) performed to assess if the effect in any particular subgroup varies materially from the overall effect</w:t>
      </w:r>
      <w:r w:rsidR="00F57479" w:rsidRPr="00633320">
        <w:t>. Sensitivity analyses will be conducted among those patients with laboratory confirmed SARS-CoV-2.</w:t>
      </w:r>
      <w:r w:rsidR="00474DD8" w:rsidRPr="00633320">
        <w:t xml:space="preserve"> </w:t>
      </w:r>
      <w:r w:rsidR="00552C1B">
        <w:t>T</w:t>
      </w:r>
      <w:r w:rsidR="00552C1B" w:rsidRPr="009A1CB7">
        <w:t>he effect of each treatment (versus its control) will be assessed in the presence or absence of other</w:t>
      </w:r>
      <w:r w:rsidR="00552C1B">
        <w:t xml:space="preserve"> relevant</w:t>
      </w:r>
      <w:r w:rsidR="00552C1B" w:rsidRPr="009A1CB7">
        <w:t xml:space="preserve"> treatments the patients may receive either (a) as part of their usual care; or (b) as part of the trial (i.e., other factorial randomisations).</w:t>
      </w:r>
      <w:r w:rsidR="00552C1B">
        <w:t xml:space="preserve"> </w:t>
      </w:r>
      <w:r w:rsidR="00626E73" w:rsidRPr="00633320">
        <w:t>Further details will be fully described in the Statistical Analysis Plan.</w:t>
      </w:r>
      <w:r w:rsidR="009E4554" w:rsidRPr="00633320">
        <w:t xml:space="preserve"> </w:t>
      </w:r>
    </w:p>
    <w:p w14:paraId="36F4A254" w14:textId="0D7A3DBB" w:rsidR="007F4D0E" w:rsidRPr="00633320" w:rsidRDefault="00C71205" w:rsidP="00F123A0">
      <w:pPr>
        <w:pStyle w:val="StyleHeading1Linespacingsingle"/>
        <w:numPr>
          <w:ilvl w:val="0"/>
          <w:numId w:val="2"/>
        </w:numPr>
      </w:pPr>
      <w:bookmarkStart w:id="273" w:name="_Toc97376086"/>
      <w:bookmarkStart w:id="274" w:name="_Toc97376087"/>
      <w:bookmarkStart w:id="275" w:name="_Toc97376088"/>
      <w:bookmarkStart w:id="276" w:name="_Toc97376089"/>
      <w:bookmarkStart w:id="277" w:name="_Toc97376090"/>
      <w:bookmarkStart w:id="278" w:name="_Toc37770919"/>
      <w:bookmarkStart w:id="279" w:name="_Toc37771575"/>
      <w:bookmarkStart w:id="280" w:name="_Toc37107299"/>
      <w:bookmarkStart w:id="281" w:name="_Toc38099255"/>
      <w:bookmarkStart w:id="282" w:name="_Toc44674853"/>
      <w:bookmarkStart w:id="283" w:name="_Toc97376091"/>
      <w:bookmarkEnd w:id="273"/>
      <w:bookmarkEnd w:id="274"/>
      <w:bookmarkEnd w:id="275"/>
      <w:bookmarkEnd w:id="276"/>
      <w:bookmarkEnd w:id="277"/>
      <w:bookmarkEnd w:id="278"/>
      <w:bookmarkEnd w:id="279"/>
      <w:r w:rsidRPr="00633320">
        <w:t>DATA and saFETy Monitoring</w:t>
      </w:r>
      <w:bookmarkEnd w:id="280"/>
      <w:bookmarkEnd w:id="281"/>
      <w:bookmarkEnd w:id="282"/>
      <w:bookmarkEnd w:id="283"/>
    </w:p>
    <w:p w14:paraId="62043107" w14:textId="43DFD65D" w:rsidR="00295817" w:rsidRPr="00633320" w:rsidRDefault="00295817" w:rsidP="008F2EC2">
      <w:pPr>
        <w:pStyle w:val="Heading2"/>
      </w:pPr>
      <w:bookmarkStart w:id="284" w:name="_Ref34892690"/>
      <w:bookmarkStart w:id="285" w:name="_Toc37107300"/>
      <w:bookmarkStart w:id="286" w:name="_Toc38099256"/>
      <w:bookmarkStart w:id="287" w:name="_Toc44674854"/>
      <w:bookmarkStart w:id="288" w:name="_Toc97376092"/>
      <w:r w:rsidRPr="00633320">
        <w:t>Recording Suspected Serious Adverse Reactions</w:t>
      </w:r>
      <w:bookmarkEnd w:id="284"/>
      <w:bookmarkEnd w:id="285"/>
      <w:bookmarkEnd w:id="286"/>
      <w:bookmarkEnd w:id="287"/>
      <w:bookmarkEnd w:id="288"/>
    </w:p>
    <w:p w14:paraId="55D9C271" w14:textId="4E337217" w:rsidR="007F4D0E" w:rsidRPr="00633320" w:rsidRDefault="007F4D0E" w:rsidP="00F123A0">
      <w:r w:rsidRPr="00633320">
        <w:t>The focus is on those events that, based on a single case, are highly likely to be related to the study medication. Examples include anaphylaxis, Stevens</w:t>
      </w:r>
      <w:r w:rsidR="00200BAB">
        <w:t>-</w:t>
      </w:r>
      <w:r w:rsidRPr="00633320">
        <w:t xml:space="preserve">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D2EA6C6" w:rsidR="007F4D0E" w:rsidRPr="00633320" w:rsidRDefault="007F4D0E" w:rsidP="00F123A0">
      <w:r w:rsidRPr="00633320">
        <w:t>Any Serious Adverse Event</w:t>
      </w:r>
      <w:r w:rsidRPr="00633320">
        <w:rPr>
          <w:rStyle w:val="FootnoteReference"/>
          <w:szCs w:val="22"/>
        </w:rPr>
        <w:footnoteReference w:id="17"/>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w:t>
      </w:r>
      <w:r w:rsidR="00552A9A">
        <w:t xml:space="preserve"> or influenza</w:t>
      </w:r>
      <w:r w:rsidR="00DB5F0B" w:rsidRPr="00633320">
        <w:t xml:space="preserve">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289" w:name="_Toc34778488"/>
      <w:bookmarkStart w:id="290" w:name="_Toc34778543"/>
      <w:bookmarkStart w:id="291" w:name="_Toc34778599"/>
      <w:bookmarkStart w:id="292" w:name="_Toc34780077"/>
      <w:bookmarkStart w:id="293" w:name="_Toc34778097"/>
      <w:bookmarkStart w:id="294" w:name="_Toc34778152"/>
      <w:bookmarkStart w:id="295" w:name="_Toc34778301"/>
      <w:bookmarkStart w:id="296" w:name="_Toc34778355"/>
      <w:bookmarkStart w:id="297" w:name="_Toc34778408"/>
      <w:bookmarkStart w:id="298" w:name="_Toc34778489"/>
      <w:bookmarkStart w:id="299" w:name="_Toc34778544"/>
      <w:bookmarkStart w:id="300" w:name="_Toc34778600"/>
      <w:bookmarkStart w:id="301" w:name="_Toc34780078"/>
      <w:bookmarkStart w:id="302" w:name="_Toc34778490"/>
      <w:bookmarkStart w:id="303" w:name="_Toc34778545"/>
      <w:bookmarkStart w:id="304" w:name="_Toc34778601"/>
      <w:bookmarkStart w:id="305" w:name="_Toc34780079"/>
      <w:bookmarkStart w:id="306" w:name="_Toc135020171"/>
      <w:bookmarkEnd w:id="264"/>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7751B26B" w14:textId="77777777" w:rsidR="00E86E55" w:rsidRPr="00633320" w:rsidRDefault="00E86E55" w:rsidP="008F2EC2">
      <w:pPr>
        <w:pStyle w:val="Heading2"/>
      </w:pPr>
      <w:bookmarkStart w:id="307" w:name="_Toc37107301"/>
      <w:bookmarkStart w:id="308" w:name="_Toc38099257"/>
      <w:bookmarkStart w:id="309" w:name="_Toc44674855"/>
      <w:bookmarkStart w:id="310" w:name="_Toc97376093"/>
      <w:r w:rsidRPr="00633320">
        <w:t>Central assessment and onward reporting of SUSARs</w:t>
      </w:r>
      <w:bookmarkEnd w:id="307"/>
      <w:bookmarkEnd w:id="308"/>
      <w:bookmarkEnd w:id="309"/>
      <w:bookmarkEnd w:id="310"/>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lastRenderedPageBreak/>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D01B5BE" w:rsidR="00121D5D" w:rsidRPr="00633320" w:rsidRDefault="00121D5D" w:rsidP="00E105FD">
      <w:pPr>
        <w:pStyle w:val="ListParagraph"/>
        <w:numPr>
          <w:ilvl w:val="0"/>
          <w:numId w:val="10"/>
        </w:numPr>
      </w:pPr>
      <w:r w:rsidRPr="00633320">
        <w:t>Events which are the consequence of COVID-19</w:t>
      </w:r>
      <w:r w:rsidR="00552A9A">
        <w:t xml:space="preserve"> or influenza</w:t>
      </w:r>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8F2EC2">
      <w:pPr>
        <w:pStyle w:val="Heading2"/>
      </w:pPr>
      <w:bookmarkStart w:id="311" w:name="_Toc37107302"/>
      <w:bookmarkStart w:id="312" w:name="_Toc38099258"/>
      <w:bookmarkStart w:id="313" w:name="_Toc44674856"/>
      <w:bookmarkStart w:id="314" w:name="_Toc97376094"/>
      <w:r w:rsidRPr="00633320">
        <w:t>Recording other Adverse Events</w:t>
      </w:r>
      <w:bookmarkEnd w:id="311"/>
      <w:bookmarkEnd w:id="312"/>
      <w:bookmarkEnd w:id="313"/>
      <w:bookmarkEnd w:id="314"/>
    </w:p>
    <w:p w14:paraId="3D3409FB" w14:textId="53AB3BF0"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FB33CE">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FB33CE">
        <w:t>2.8</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8"/>
      </w:r>
      <w:r w:rsidR="00E95A88"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315" w:name="_Toc514709855"/>
      <w:bookmarkStart w:id="316" w:name="_Toc514756016"/>
      <w:bookmarkStart w:id="317" w:name="_Toc514773832"/>
      <w:bookmarkStart w:id="318" w:name="_Toc514776538"/>
      <w:bookmarkStart w:id="319" w:name="_Toc514939412"/>
      <w:bookmarkStart w:id="320" w:name="_Toc514947223"/>
      <w:bookmarkStart w:id="321" w:name="_Toc515001195"/>
      <w:bookmarkStart w:id="322" w:name="_Toc34303402"/>
      <w:bookmarkStart w:id="323" w:name="_Toc514709856"/>
      <w:bookmarkStart w:id="324" w:name="_Toc514756017"/>
      <w:bookmarkStart w:id="325" w:name="_Toc514773833"/>
      <w:bookmarkStart w:id="326" w:name="_Toc514776539"/>
      <w:bookmarkStart w:id="327" w:name="_Toc514939413"/>
      <w:bookmarkStart w:id="328" w:name="_Toc514947224"/>
      <w:bookmarkStart w:id="329" w:name="_Toc515001196"/>
      <w:bookmarkStart w:id="330" w:name="_Toc34303403"/>
      <w:bookmarkStart w:id="331" w:name="_Toc502695956"/>
      <w:bookmarkStart w:id="332" w:name="_Toc502696245"/>
      <w:bookmarkStart w:id="333" w:name="_Toc503430774"/>
      <w:bookmarkEnd w:id="306"/>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2A02DE8D" w14:textId="1DEB9867" w:rsidR="004B65DD" w:rsidRPr="00633320" w:rsidRDefault="00123202" w:rsidP="008F2EC2">
      <w:pPr>
        <w:pStyle w:val="Heading2"/>
      </w:pPr>
      <w:bookmarkStart w:id="334" w:name="_Toc247076032"/>
      <w:bookmarkStart w:id="335" w:name="_Toc247076034"/>
      <w:bookmarkStart w:id="336" w:name="_Toc247076037"/>
      <w:bookmarkStart w:id="337" w:name="_Toc247076039"/>
      <w:bookmarkStart w:id="338" w:name="_Toc135020176"/>
      <w:bookmarkStart w:id="339" w:name="_Ref247430832"/>
      <w:bookmarkStart w:id="340" w:name="_Ref490814834"/>
      <w:bookmarkStart w:id="341" w:name="_Ref491115124"/>
      <w:bookmarkStart w:id="342" w:name="_Toc37107303"/>
      <w:bookmarkStart w:id="343" w:name="_Toc38099259"/>
      <w:bookmarkStart w:id="344" w:name="_Toc44674857"/>
      <w:bookmarkStart w:id="345" w:name="_Toc97376095"/>
      <w:bookmarkEnd w:id="334"/>
      <w:bookmarkEnd w:id="335"/>
      <w:bookmarkEnd w:id="336"/>
      <w:bookmarkEnd w:id="337"/>
      <w:r w:rsidRPr="00633320">
        <w:t>R</w:t>
      </w:r>
      <w:r w:rsidR="004B65DD" w:rsidRPr="00633320">
        <w:t xml:space="preserve">ole of the </w:t>
      </w:r>
      <w:bookmarkEnd w:id="338"/>
      <w:bookmarkEnd w:id="339"/>
      <w:bookmarkEnd w:id="340"/>
      <w:bookmarkEnd w:id="341"/>
      <w:r w:rsidR="00E55C01" w:rsidRPr="00633320">
        <w:t>D</w:t>
      </w:r>
      <w:r w:rsidR="00E86E55" w:rsidRPr="00633320">
        <w:t>ata Monitoring Committee (DM</w:t>
      </w:r>
      <w:r w:rsidR="00E55C01" w:rsidRPr="00633320">
        <w:t>C</w:t>
      </w:r>
      <w:r w:rsidR="00E86E55" w:rsidRPr="00633320">
        <w:t>)</w:t>
      </w:r>
      <w:bookmarkEnd w:id="342"/>
      <w:bookmarkEnd w:id="343"/>
      <w:bookmarkEnd w:id="344"/>
      <w:bookmarkEnd w:id="345"/>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8F2EC2">
      <w:pPr>
        <w:pStyle w:val="Heading2"/>
      </w:pPr>
      <w:bookmarkStart w:id="346" w:name="_Toc37107304"/>
      <w:bookmarkStart w:id="347" w:name="_Toc38099260"/>
      <w:bookmarkStart w:id="348" w:name="_Toc44674858"/>
      <w:bookmarkStart w:id="349" w:name="_Toc97376096"/>
      <w:r w:rsidRPr="00633320">
        <w:t>Blinding</w:t>
      </w:r>
      <w:bookmarkEnd w:id="346"/>
      <w:bookmarkEnd w:id="347"/>
      <w:bookmarkEnd w:id="348"/>
      <w:bookmarkEnd w:id="349"/>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350" w:name="_Toc37770926"/>
      <w:bookmarkStart w:id="351" w:name="_Toc37771582"/>
      <w:bookmarkStart w:id="352" w:name="_Toc37770927"/>
      <w:bookmarkStart w:id="353" w:name="_Toc37771583"/>
      <w:bookmarkStart w:id="354" w:name="_Toc37107305"/>
      <w:bookmarkStart w:id="355" w:name="_Toc38099261"/>
      <w:bookmarkStart w:id="356" w:name="_Toc44674859"/>
      <w:bookmarkEnd w:id="350"/>
      <w:bookmarkEnd w:id="351"/>
      <w:bookmarkEnd w:id="352"/>
      <w:bookmarkEnd w:id="353"/>
    </w:p>
    <w:p w14:paraId="55DB6216" w14:textId="475A73C3" w:rsidR="00295817" w:rsidRPr="00633320" w:rsidRDefault="00295817" w:rsidP="00F123A0">
      <w:pPr>
        <w:pStyle w:val="StyleHeading1Linespacingsingle"/>
        <w:numPr>
          <w:ilvl w:val="0"/>
          <w:numId w:val="2"/>
        </w:numPr>
      </w:pPr>
      <w:bookmarkStart w:id="357" w:name="_Toc97376097"/>
      <w:r w:rsidRPr="00633320">
        <w:t>Quality Management</w:t>
      </w:r>
      <w:bookmarkEnd w:id="354"/>
      <w:bookmarkEnd w:id="355"/>
      <w:bookmarkEnd w:id="356"/>
      <w:bookmarkEnd w:id="357"/>
    </w:p>
    <w:p w14:paraId="5C4EB6C3" w14:textId="77777777" w:rsidR="00EB55A5" w:rsidRPr="00633320" w:rsidRDefault="00EB55A5" w:rsidP="008F2EC2">
      <w:pPr>
        <w:pStyle w:val="Heading2"/>
      </w:pPr>
      <w:bookmarkStart w:id="358" w:name="_Toc37107306"/>
      <w:bookmarkStart w:id="359" w:name="_Toc38099262"/>
      <w:bookmarkStart w:id="360" w:name="_Toc44674860"/>
      <w:bookmarkStart w:id="361" w:name="_Toc97376098"/>
      <w:r w:rsidRPr="00633320">
        <w:t>Quality By Design Principles</w:t>
      </w:r>
      <w:bookmarkEnd w:id="358"/>
      <w:bookmarkEnd w:id="359"/>
      <w:bookmarkEnd w:id="360"/>
      <w:bookmarkEnd w:id="361"/>
    </w:p>
    <w:p w14:paraId="52C64FB3" w14:textId="71843485"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confirmed SARS-CoV-2 </w:t>
      </w:r>
      <w:r w:rsidR="00552A9A">
        <w:t xml:space="preserve">or influenza </w:t>
      </w:r>
      <w:r w:rsidRPr="00633320">
        <w:t>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11C71F8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p>
    <w:p w14:paraId="1E7C5CC0" w14:textId="77777777" w:rsidR="00EB55A5" w:rsidRPr="00633320" w:rsidRDefault="00EB55A5" w:rsidP="00F123A0"/>
    <w:p w14:paraId="23FEE7DA" w14:textId="1A9CE040" w:rsidR="004B65DD" w:rsidRPr="00633320" w:rsidRDefault="004B65DD" w:rsidP="008F2EC2">
      <w:pPr>
        <w:pStyle w:val="Heading2"/>
      </w:pPr>
      <w:bookmarkStart w:id="362" w:name="_Toc36902929"/>
      <w:bookmarkStart w:id="363" w:name="_Toc36902930"/>
      <w:bookmarkStart w:id="364" w:name="_Toc135020178"/>
      <w:bookmarkStart w:id="365" w:name="_Toc37107307"/>
      <w:bookmarkStart w:id="366" w:name="_Toc38099263"/>
      <w:bookmarkStart w:id="367" w:name="_Toc44674861"/>
      <w:bookmarkStart w:id="368" w:name="_Toc97376099"/>
      <w:bookmarkEnd w:id="362"/>
      <w:bookmarkEnd w:id="363"/>
      <w:r w:rsidRPr="00633320">
        <w:t>Training and monitoring</w:t>
      </w:r>
      <w:bookmarkEnd w:id="364"/>
      <w:bookmarkEnd w:id="365"/>
      <w:bookmarkEnd w:id="366"/>
      <w:bookmarkEnd w:id="367"/>
      <w:bookmarkEnd w:id="368"/>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lastRenderedPageBreak/>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444E82CB" w:rsidR="009B0676" w:rsidRPr="00633320" w:rsidRDefault="00DC2E51" w:rsidP="00F123A0">
      <w:r w:rsidRPr="00633320">
        <w:t xml:space="preserve">In the context of this epidemic, visits to hospital sites </w:t>
      </w:r>
      <w:r w:rsidR="003C491C">
        <w:t>are</w:t>
      </w:r>
      <w:r w:rsidR="003C491C" w:rsidRPr="00633320">
        <w:t xml:space="preserve"> </w:t>
      </w:r>
      <w:r w:rsidRPr="00633320">
        <w:t xml:space="preserve">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 </w:instrText>
      </w:r>
      <w:r w:rsidR="005A7474">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EN.CITE.DATA </w:instrText>
      </w:r>
      <w:r w:rsidR="005A7474">
        <w:fldChar w:fldCharType="end"/>
      </w:r>
      <w:r w:rsidR="008B728D" w:rsidRPr="00633320">
        <w:fldChar w:fldCharType="separate"/>
      </w:r>
      <w:hyperlink w:anchor="_ENREF_9" w:tooltip="Venet, 2012 #2802" w:history="1">
        <w:r w:rsidR="00DC738F" w:rsidRPr="005A7474">
          <w:rPr>
            <w:noProof/>
            <w:vertAlign w:val="superscript"/>
          </w:rPr>
          <w:t>9</w:t>
        </w:r>
      </w:hyperlink>
      <w:r w:rsidR="005A7474" w:rsidRPr="005A7474">
        <w:rPr>
          <w:noProof/>
          <w:vertAlign w:val="superscript"/>
        </w:rPr>
        <w:t>,</w:t>
      </w:r>
      <w:hyperlink w:anchor="_ENREF_10" w:tooltip="Administration., 2013 #113" w:history="1">
        <w:r w:rsidR="00DC738F" w:rsidRPr="005A7474">
          <w:rPr>
            <w:noProof/>
            <w:vertAlign w:val="superscript"/>
          </w:rPr>
          <w:t>10</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369" w:name="_Toc528139379"/>
    </w:p>
    <w:p w14:paraId="2FBC8682" w14:textId="77777777" w:rsidR="009B64A3" w:rsidRPr="00633320" w:rsidRDefault="009B64A3" w:rsidP="008F2EC2">
      <w:pPr>
        <w:pStyle w:val="Heading2"/>
      </w:pPr>
      <w:bookmarkStart w:id="370" w:name="_Toc37107308"/>
      <w:bookmarkStart w:id="371" w:name="_Toc38099264"/>
      <w:bookmarkStart w:id="372" w:name="_Toc44674862"/>
      <w:bookmarkStart w:id="373" w:name="_Toc97376100"/>
      <w:r w:rsidRPr="00633320">
        <w:t>Data management</w:t>
      </w:r>
      <w:bookmarkEnd w:id="370"/>
      <w:bookmarkEnd w:id="371"/>
      <w:bookmarkEnd w:id="372"/>
      <w:bookmarkEnd w:id="373"/>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8F2EC2">
      <w:pPr>
        <w:pStyle w:val="Heading2"/>
      </w:pPr>
      <w:bookmarkStart w:id="374" w:name="_Toc37107309"/>
      <w:bookmarkStart w:id="375" w:name="_Toc38099265"/>
      <w:bookmarkStart w:id="376" w:name="_Toc44674863"/>
      <w:bookmarkStart w:id="377" w:name="_Toc97376101"/>
      <w:r w:rsidRPr="00633320">
        <w:t>Source documents and archiving</w:t>
      </w:r>
      <w:bookmarkEnd w:id="374"/>
      <w:bookmarkEnd w:id="375"/>
      <w:bookmarkEnd w:id="376"/>
      <w:bookmarkEnd w:id="377"/>
    </w:p>
    <w:p w14:paraId="28854E24" w14:textId="41D5829A"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FB33CE">
        <w:t>2.9</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3FAFE45C" w:rsidR="004010F4" w:rsidRDefault="004010F4" w:rsidP="00F123A0"/>
    <w:p w14:paraId="59D879CF" w14:textId="77777777" w:rsidR="007632CA" w:rsidRPr="00633320" w:rsidRDefault="007632CA" w:rsidP="00F123A0"/>
    <w:p w14:paraId="109E6B91" w14:textId="77777777" w:rsidR="00C71205" w:rsidRPr="00633320" w:rsidRDefault="00C71205" w:rsidP="00F123A0">
      <w:pPr>
        <w:pStyle w:val="StyleHeading1Linespacingsingle"/>
        <w:numPr>
          <w:ilvl w:val="0"/>
          <w:numId w:val="2"/>
        </w:numPr>
      </w:pPr>
      <w:bookmarkStart w:id="378" w:name="_Toc37107310"/>
      <w:bookmarkStart w:id="379" w:name="_Toc38099266"/>
      <w:bookmarkStart w:id="380" w:name="_Toc44674864"/>
      <w:bookmarkStart w:id="381" w:name="_Toc97376102"/>
      <w:r w:rsidRPr="00633320">
        <w:t>Operational and administrative details</w:t>
      </w:r>
      <w:bookmarkEnd w:id="378"/>
      <w:bookmarkEnd w:id="379"/>
      <w:bookmarkEnd w:id="380"/>
      <w:bookmarkEnd w:id="381"/>
    </w:p>
    <w:p w14:paraId="28915A31" w14:textId="77777777" w:rsidR="009B64A3" w:rsidRPr="00633320" w:rsidRDefault="009B64A3" w:rsidP="008F2EC2">
      <w:pPr>
        <w:pStyle w:val="Heading2"/>
      </w:pPr>
      <w:bookmarkStart w:id="382" w:name="_Toc37107311"/>
      <w:bookmarkStart w:id="383" w:name="_Toc38099267"/>
      <w:bookmarkStart w:id="384" w:name="_Toc44674865"/>
      <w:bookmarkStart w:id="385" w:name="_Toc97376103"/>
      <w:r w:rsidRPr="00633320">
        <w:t>Sponsor and coordination</w:t>
      </w:r>
      <w:bookmarkEnd w:id="382"/>
      <w:bookmarkEnd w:id="383"/>
      <w:bookmarkEnd w:id="384"/>
      <w:bookmarkEnd w:id="385"/>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w:t>
      </w:r>
      <w:r w:rsidR="009B64A3" w:rsidRPr="00633320">
        <w:lastRenderedPageBreak/>
        <w:t xml:space="preserve">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8F2EC2">
      <w:pPr>
        <w:pStyle w:val="Heading2"/>
      </w:pPr>
      <w:bookmarkStart w:id="386" w:name="_Toc37107312"/>
      <w:bookmarkStart w:id="387" w:name="_Toc38099268"/>
      <w:bookmarkStart w:id="388" w:name="_Toc44674866"/>
      <w:bookmarkStart w:id="389" w:name="_Toc97376104"/>
      <w:r w:rsidRPr="00633320">
        <w:t>Funding</w:t>
      </w:r>
      <w:bookmarkEnd w:id="386"/>
      <w:bookmarkEnd w:id="387"/>
      <w:bookmarkEnd w:id="388"/>
      <w:bookmarkEnd w:id="389"/>
    </w:p>
    <w:p w14:paraId="4E4DB8B8" w14:textId="7224074C"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Wellcome Trust, </w:t>
      </w:r>
      <w:r w:rsidRPr="00633320">
        <w:t xml:space="preserve">and by core funding provided by NIHR Oxford Biomedical Research Centre, </w:t>
      </w:r>
      <w:r w:rsidR="00AC7CBB" w:rsidRPr="00633320">
        <w:t xml:space="preserve">the Wellcome Trust, the Bill and Melinda Gates Foundation, </w:t>
      </w:r>
      <w:r w:rsidR="00552A9A">
        <w:t>UK Foreign, Commonwealth and</w:t>
      </w:r>
      <w:r w:rsidR="00602571" w:rsidRPr="00633320">
        <w:t xml:space="preserve"> Development</w:t>
      </w:r>
      <w:r w:rsidR="00552A9A">
        <w:t xml:space="preserve"> Office</w:t>
      </w:r>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8F2EC2">
      <w:pPr>
        <w:pStyle w:val="Heading2"/>
      </w:pPr>
      <w:bookmarkStart w:id="390" w:name="_Toc37107313"/>
      <w:bookmarkStart w:id="391" w:name="_Toc38099269"/>
      <w:bookmarkStart w:id="392" w:name="_Toc44674867"/>
      <w:bookmarkStart w:id="393" w:name="_Toc97376105"/>
      <w:r w:rsidRPr="00633320">
        <w:t>Indemnity</w:t>
      </w:r>
      <w:bookmarkEnd w:id="390"/>
      <w:bookmarkEnd w:id="391"/>
      <w:bookmarkEnd w:id="392"/>
      <w:bookmarkEnd w:id="393"/>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8F2EC2">
      <w:pPr>
        <w:pStyle w:val="Heading2"/>
      </w:pPr>
      <w:bookmarkStart w:id="394" w:name="_Toc37107314"/>
      <w:bookmarkStart w:id="395" w:name="_Toc38099270"/>
      <w:bookmarkStart w:id="396" w:name="_Toc44674868"/>
      <w:bookmarkStart w:id="397" w:name="_Toc97376106"/>
      <w:r w:rsidRPr="00633320">
        <w:t>Local Clinical Centres</w:t>
      </w:r>
      <w:bookmarkEnd w:id="394"/>
      <w:bookmarkEnd w:id="395"/>
      <w:bookmarkEnd w:id="396"/>
      <w:bookmarkEnd w:id="397"/>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8F2EC2">
      <w:pPr>
        <w:pStyle w:val="Heading2"/>
      </w:pPr>
      <w:bookmarkStart w:id="398" w:name="_Toc34778609"/>
      <w:bookmarkStart w:id="399" w:name="_Toc34780093"/>
      <w:bookmarkStart w:id="400" w:name="_Toc34780353"/>
      <w:bookmarkStart w:id="401" w:name="_Toc34780483"/>
      <w:bookmarkStart w:id="402" w:name="_Toc135020179"/>
      <w:bookmarkStart w:id="403" w:name="_Toc37107315"/>
      <w:bookmarkStart w:id="404" w:name="_Toc38099271"/>
      <w:bookmarkStart w:id="405" w:name="_Toc44674869"/>
      <w:bookmarkStart w:id="406" w:name="_Toc97376107"/>
      <w:bookmarkEnd w:id="398"/>
      <w:bookmarkEnd w:id="399"/>
      <w:bookmarkEnd w:id="400"/>
      <w:bookmarkEnd w:id="401"/>
      <w:r w:rsidRPr="00633320">
        <w:t xml:space="preserve">Supply of study </w:t>
      </w:r>
      <w:bookmarkEnd w:id="369"/>
      <w:bookmarkEnd w:id="402"/>
      <w:r w:rsidR="00C71205" w:rsidRPr="00633320">
        <w:t>treatment</w:t>
      </w:r>
      <w:r w:rsidR="006A79C3" w:rsidRPr="00633320">
        <w:t>s</w:t>
      </w:r>
      <w:bookmarkEnd w:id="403"/>
      <w:bookmarkEnd w:id="404"/>
      <w:bookmarkEnd w:id="405"/>
      <w:bookmarkEnd w:id="406"/>
    </w:p>
    <w:p w14:paraId="7A46E397" w14:textId="616A8AC6"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r w:rsidR="007B2888">
        <w:t>oseltamivir</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8F2EC2">
      <w:pPr>
        <w:pStyle w:val="Heading2"/>
      </w:pPr>
      <w:bookmarkStart w:id="407" w:name="_Toc34780096"/>
      <w:bookmarkStart w:id="408" w:name="_Toc34780356"/>
      <w:bookmarkStart w:id="409" w:name="_Toc34780486"/>
      <w:bookmarkStart w:id="410" w:name="_Toc34780097"/>
      <w:bookmarkStart w:id="411" w:name="_Toc34780357"/>
      <w:bookmarkStart w:id="412" w:name="_Toc34780487"/>
      <w:bookmarkStart w:id="413" w:name="_Toc34780099"/>
      <w:bookmarkStart w:id="414" w:name="_Toc34780359"/>
      <w:bookmarkStart w:id="415" w:name="_Toc34780489"/>
      <w:bookmarkStart w:id="416" w:name="_Toc34780100"/>
      <w:bookmarkStart w:id="417" w:name="_Toc34780360"/>
      <w:bookmarkStart w:id="418" w:name="_Toc34780490"/>
      <w:bookmarkStart w:id="419" w:name="_Toc514776555"/>
      <w:bookmarkStart w:id="420" w:name="_Toc514939429"/>
      <w:bookmarkStart w:id="421" w:name="_Toc514947240"/>
      <w:bookmarkStart w:id="422" w:name="_Toc514776556"/>
      <w:bookmarkStart w:id="423" w:name="_Toc514939430"/>
      <w:bookmarkStart w:id="424" w:name="_Toc514947241"/>
      <w:bookmarkStart w:id="425" w:name="_Toc34780101"/>
      <w:bookmarkStart w:id="426" w:name="_Toc34780361"/>
      <w:bookmarkStart w:id="427" w:name="_Toc34780491"/>
      <w:bookmarkStart w:id="428" w:name="_Toc34780102"/>
      <w:bookmarkStart w:id="429" w:name="_Toc34780362"/>
      <w:bookmarkStart w:id="430" w:name="_Toc34780492"/>
      <w:bookmarkStart w:id="431" w:name="_Toc34780105"/>
      <w:bookmarkStart w:id="432" w:name="_Toc34780365"/>
      <w:bookmarkStart w:id="433" w:name="_Toc34780495"/>
      <w:bookmarkStart w:id="434" w:name="_Toc34780107"/>
      <w:bookmarkStart w:id="435" w:name="_Toc34780367"/>
      <w:bookmarkStart w:id="436" w:name="_Toc34780497"/>
      <w:bookmarkStart w:id="437" w:name="_Toc34780108"/>
      <w:bookmarkStart w:id="438" w:name="_Toc34780368"/>
      <w:bookmarkStart w:id="439" w:name="_Toc34780498"/>
      <w:bookmarkStart w:id="440" w:name="_Toc34780110"/>
      <w:bookmarkStart w:id="441" w:name="_Toc34780370"/>
      <w:bookmarkStart w:id="442" w:name="_Toc34780500"/>
      <w:bookmarkStart w:id="443" w:name="_Toc34780111"/>
      <w:bookmarkStart w:id="444" w:name="_Toc34780371"/>
      <w:bookmarkStart w:id="445" w:name="_Toc34780501"/>
      <w:bookmarkStart w:id="446" w:name="_Toc34780112"/>
      <w:bookmarkStart w:id="447" w:name="_Toc34780372"/>
      <w:bookmarkStart w:id="448" w:name="_Toc34780502"/>
      <w:bookmarkStart w:id="449" w:name="_Toc37107316"/>
      <w:bookmarkStart w:id="450" w:name="_Toc38099272"/>
      <w:bookmarkStart w:id="451" w:name="_Toc44674870"/>
      <w:bookmarkStart w:id="452" w:name="_Toc97376108"/>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sidRPr="00633320">
        <w:lastRenderedPageBreak/>
        <w:t>End of trial</w:t>
      </w:r>
      <w:bookmarkEnd w:id="449"/>
      <w:bookmarkEnd w:id="450"/>
      <w:bookmarkEnd w:id="451"/>
      <w:bookmarkEnd w:id="452"/>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8F2EC2">
      <w:pPr>
        <w:pStyle w:val="Heading2"/>
      </w:pPr>
      <w:bookmarkStart w:id="453" w:name="_Toc261531375"/>
      <w:bookmarkStart w:id="454" w:name="_Toc261531376"/>
      <w:bookmarkStart w:id="455" w:name="_Toc528139386"/>
      <w:bookmarkStart w:id="456" w:name="_Toc135020188"/>
      <w:bookmarkStart w:id="457" w:name="_Toc37107317"/>
      <w:bookmarkStart w:id="458" w:name="_Toc38099273"/>
      <w:bookmarkStart w:id="459" w:name="_Toc44674871"/>
      <w:bookmarkStart w:id="460" w:name="_Toc97376109"/>
      <w:bookmarkEnd w:id="453"/>
      <w:bookmarkEnd w:id="454"/>
      <w:r w:rsidRPr="00633320">
        <w:t>Publications</w:t>
      </w:r>
      <w:r w:rsidR="0083053F" w:rsidRPr="00633320">
        <w:t xml:space="preserve"> and</w:t>
      </w:r>
      <w:r w:rsidRPr="00633320">
        <w:t xml:space="preserve"> reports</w:t>
      </w:r>
      <w:bookmarkEnd w:id="455"/>
      <w:bookmarkEnd w:id="456"/>
      <w:bookmarkEnd w:id="457"/>
      <w:bookmarkEnd w:id="458"/>
      <w:bookmarkEnd w:id="459"/>
      <w:bookmarkEnd w:id="460"/>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8F2EC2">
      <w:pPr>
        <w:pStyle w:val="Heading2"/>
      </w:pPr>
      <w:bookmarkStart w:id="461" w:name="_Toc37107318"/>
      <w:bookmarkStart w:id="462" w:name="_Toc38099274"/>
      <w:bookmarkStart w:id="463" w:name="_Toc44674872"/>
      <w:bookmarkStart w:id="464" w:name="_Toc97376110"/>
      <w:r w:rsidRPr="00633320">
        <w:t>Substudies</w:t>
      </w:r>
      <w:bookmarkEnd w:id="461"/>
      <w:bookmarkEnd w:id="462"/>
      <w:bookmarkEnd w:id="463"/>
      <w:bookmarkEnd w:id="464"/>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2368DCCE" w14:textId="77777777" w:rsidR="00734CD3" w:rsidRPr="00633320" w:rsidRDefault="00734CD3" w:rsidP="00734CD3">
      <w:pPr>
        <w:pStyle w:val="StyleHeading1Linespacingsingle"/>
        <w:numPr>
          <w:ilvl w:val="0"/>
          <w:numId w:val="2"/>
        </w:numPr>
      </w:pPr>
      <w:bookmarkStart w:id="465" w:name="_Toc44674873"/>
      <w:bookmarkStart w:id="466" w:name="_Toc97376111"/>
      <w:r w:rsidRPr="00633320">
        <w:lastRenderedPageBreak/>
        <w:t>VERSION HISTORY</w:t>
      </w:r>
      <w:bookmarkEnd w:id="465"/>
      <w:bookmarkEnd w:id="466"/>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1838"/>
        <w:gridCol w:w="1559"/>
        <w:gridCol w:w="6743"/>
      </w:tblGrid>
      <w:tr w:rsidR="009A510F" w:rsidRPr="00633320" w14:paraId="00EACC5D" w14:textId="77777777" w:rsidTr="00AD6F39">
        <w:trPr>
          <w:cantSplit/>
          <w:tblHeader/>
        </w:trPr>
        <w:tc>
          <w:tcPr>
            <w:tcW w:w="1838" w:type="dxa"/>
          </w:tcPr>
          <w:p w14:paraId="5213BE4A" w14:textId="77777777" w:rsidR="009A510F" w:rsidRPr="00633320" w:rsidRDefault="009A510F" w:rsidP="00F123A0">
            <w:pPr>
              <w:rPr>
                <w:sz w:val="20"/>
              </w:rPr>
            </w:pPr>
            <w:bookmarkStart w:id="467" w:name="_Toc37771598"/>
            <w:bookmarkStart w:id="468" w:name="_Toc261531379"/>
            <w:bookmarkStart w:id="469" w:name="_Toc494539256"/>
            <w:bookmarkStart w:id="470" w:name="_Toc494539258"/>
            <w:bookmarkStart w:id="471" w:name="_Toc494539259"/>
            <w:bookmarkStart w:id="472" w:name="_Toc499039131"/>
            <w:bookmarkStart w:id="473" w:name="_Toc499041180"/>
            <w:bookmarkStart w:id="474" w:name="_Toc499141708"/>
            <w:bookmarkStart w:id="475" w:name="_Toc499141999"/>
            <w:bookmarkStart w:id="476" w:name="_Toc499144817"/>
            <w:bookmarkStart w:id="477" w:name="_Toc499039132"/>
            <w:bookmarkStart w:id="478" w:name="_Toc499041181"/>
            <w:bookmarkStart w:id="479" w:name="_Toc499141709"/>
            <w:bookmarkStart w:id="480" w:name="_Toc499142000"/>
            <w:bookmarkStart w:id="481" w:name="_Toc499144818"/>
            <w:bookmarkStart w:id="482" w:name="_Toc40209089"/>
            <w:bookmarkStart w:id="483" w:name="_Toc40209147"/>
            <w:bookmarkStart w:id="484" w:name="_Toc40209205"/>
            <w:bookmarkStart w:id="485" w:name="_Toc40209090"/>
            <w:bookmarkStart w:id="486" w:name="_Toc40209148"/>
            <w:bookmarkStart w:id="487" w:name="_Toc40209206"/>
            <w:bookmarkStart w:id="488" w:name="_Toc40209091"/>
            <w:bookmarkStart w:id="489" w:name="_Toc40209149"/>
            <w:bookmarkStart w:id="490" w:name="_Toc40209207"/>
            <w:bookmarkStart w:id="491" w:name="_Toc40209092"/>
            <w:bookmarkStart w:id="492" w:name="_Toc40209150"/>
            <w:bookmarkStart w:id="493" w:name="_Toc40209208"/>
            <w:bookmarkStart w:id="494" w:name="_Toc40209093"/>
            <w:bookmarkStart w:id="495" w:name="_Toc40209151"/>
            <w:bookmarkStart w:id="496" w:name="_Toc40209209"/>
            <w:bookmarkStart w:id="497" w:name="_Toc40209094"/>
            <w:bookmarkStart w:id="498" w:name="_Toc40209152"/>
            <w:bookmarkStart w:id="499" w:name="_Toc40209210"/>
            <w:bookmarkStart w:id="500" w:name="_Toc40209154"/>
            <w:bookmarkStart w:id="501" w:name="_Toc124158421"/>
            <w:bookmarkStart w:id="502" w:name="_Toc135020189"/>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633320">
              <w:rPr>
                <w:sz w:val="20"/>
              </w:rPr>
              <w:t>Version number</w:t>
            </w:r>
          </w:p>
        </w:tc>
        <w:tc>
          <w:tcPr>
            <w:tcW w:w="1559" w:type="dxa"/>
          </w:tcPr>
          <w:p w14:paraId="5A77EDA7" w14:textId="77777777" w:rsidR="009A510F" w:rsidRPr="00633320" w:rsidRDefault="009A510F" w:rsidP="00F123A0">
            <w:pPr>
              <w:rPr>
                <w:sz w:val="20"/>
              </w:rPr>
            </w:pPr>
            <w:r w:rsidRPr="00633320">
              <w:rPr>
                <w:sz w:val="20"/>
              </w:rPr>
              <w:t>Date</w:t>
            </w:r>
          </w:p>
        </w:tc>
        <w:tc>
          <w:tcPr>
            <w:tcW w:w="6743"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AD6F39">
        <w:tc>
          <w:tcPr>
            <w:tcW w:w="1838" w:type="dxa"/>
          </w:tcPr>
          <w:p w14:paraId="4AAEACAE" w14:textId="77777777" w:rsidR="009A510F" w:rsidRPr="00633320" w:rsidRDefault="009A510F" w:rsidP="00F123A0">
            <w:pPr>
              <w:rPr>
                <w:sz w:val="20"/>
              </w:rPr>
            </w:pPr>
            <w:r w:rsidRPr="00633320">
              <w:rPr>
                <w:sz w:val="20"/>
              </w:rPr>
              <w:t>1.0</w:t>
            </w:r>
          </w:p>
        </w:tc>
        <w:tc>
          <w:tcPr>
            <w:tcW w:w="1559" w:type="dxa"/>
          </w:tcPr>
          <w:p w14:paraId="2A235F16" w14:textId="77777777" w:rsidR="009A510F" w:rsidRPr="00633320" w:rsidRDefault="009A510F" w:rsidP="00F123A0">
            <w:pPr>
              <w:rPr>
                <w:sz w:val="20"/>
              </w:rPr>
            </w:pPr>
            <w:r w:rsidRPr="00633320">
              <w:rPr>
                <w:sz w:val="20"/>
              </w:rPr>
              <w:t>13-Mar-2020</w:t>
            </w:r>
          </w:p>
        </w:tc>
        <w:tc>
          <w:tcPr>
            <w:tcW w:w="6743"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AD6F39">
        <w:tc>
          <w:tcPr>
            <w:tcW w:w="1838" w:type="dxa"/>
          </w:tcPr>
          <w:p w14:paraId="36170F29" w14:textId="77777777" w:rsidR="009A510F" w:rsidRPr="00633320" w:rsidRDefault="009A510F" w:rsidP="00F123A0">
            <w:pPr>
              <w:rPr>
                <w:sz w:val="20"/>
              </w:rPr>
            </w:pPr>
            <w:r w:rsidRPr="00633320">
              <w:rPr>
                <w:sz w:val="20"/>
              </w:rPr>
              <w:t>2.0</w:t>
            </w:r>
          </w:p>
        </w:tc>
        <w:tc>
          <w:tcPr>
            <w:tcW w:w="1559"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743"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AD6F39">
        <w:tc>
          <w:tcPr>
            <w:tcW w:w="1838" w:type="dxa"/>
          </w:tcPr>
          <w:p w14:paraId="6804CF67" w14:textId="77777777" w:rsidR="009A510F" w:rsidRPr="00633320" w:rsidRDefault="00717229" w:rsidP="00F123A0">
            <w:pPr>
              <w:rPr>
                <w:sz w:val="20"/>
              </w:rPr>
            </w:pPr>
            <w:r w:rsidRPr="00633320">
              <w:rPr>
                <w:sz w:val="20"/>
              </w:rPr>
              <w:t>3.0</w:t>
            </w:r>
          </w:p>
        </w:tc>
        <w:tc>
          <w:tcPr>
            <w:tcW w:w="1559"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743"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AD6F39">
        <w:tc>
          <w:tcPr>
            <w:tcW w:w="1838" w:type="dxa"/>
          </w:tcPr>
          <w:p w14:paraId="63F487DD" w14:textId="77777777" w:rsidR="00327820" w:rsidRPr="00633320" w:rsidRDefault="00327820" w:rsidP="00F123A0">
            <w:pPr>
              <w:rPr>
                <w:sz w:val="20"/>
              </w:rPr>
            </w:pPr>
            <w:r w:rsidRPr="00633320">
              <w:rPr>
                <w:sz w:val="20"/>
              </w:rPr>
              <w:t>4.0</w:t>
            </w:r>
          </w:p>
        </w:tc>
        <w:tc>
          <w:tcPr>
            <w:tcW w:w="1559"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743"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AD6F39">
        <w:tc>
          <w:tcPr>
            <w:tcW w:w="1838" w:type="dxa"/>
          </w:tcPr>
          <w:p w14:paraId="78E7AFB8" w14:textId="77777777" w:rsidR="00DB6908" w:rsidRPr="00633320" w:rsidRDefault="00DB6908" w:rsidP="00F123A0">
            <w:pPr>
              <w:rPr>
                <w:sz w:val="20"/>
              </w:rPr>
            </w:pPr>
            <w:r w:rsidRPr="00633320">
              <w:rPr>
                <w:sz w:val="20"/>
              </w:rPr>
              <w:t>5.0</w:t>
            </w:r>
          </w:p>
        </w:tc>
        <w:tc>
          <w:tcPr>
            <w:tcW w:w="1559"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743"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AD6F39">
        <w:tc>
          <w:tcPr>
            <w:tcW w:w="1838" w:type="dxa"/>
          </w:tcPr>
          <w:p w14:paraId="47472EF3" w14:textId="77777777" w:rsidR="00AE40BB" w:rsidRPr="00633320" w:rsidRDefault="00AE40BB" w:rsidP="00F123A0">
            <w:pPr>
              <w:rPr>
                <w:sz w:val="20"/>
              </w:rPr>
            </w:pPr>
            <w:r w:rsidRPr="00633320">
              <w:rPr>
                <w:sz w:val="20"/>
              </w:rPr>
              <w:t>6.0</w:t>
            </w:r>
          </w:p>
        </w:tc>
        <w:tc>
          <w:tcPr>
            <w:tcW w:w="1559"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743"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AD6F39">
        <w:tc>
          <w:tcPr>
            <w:tcW w:w="1838" w:type="dxa"/>
          </w:tcPr>
          <w:p w14:paraId="16EAD726" w14:textId="77777777" w:rsidR="00B4591A" w:rsidRPr="00633320" w:rsidRDefault="00B4591A" w:rsidP="00F123A0">
            <w:pPr>
              <w:rPr>
                <w:sz w:val="20"/>
              </w:rPr>
            </w:pPr>
            <w:r w:rsidRPr="00633320">
              <w:rPr>
                <w:sz w:val="20"/>
              </w:rPr>
              <w:t>7.0</w:t>
            </w:r>
          </w:p>
        </w:tc>
        <w:tc>
          <w:tcPr>
            <w:tcW w:w="1559"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743"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AD6F39">
        <w:tc>
          <w:tcPr>
            <w:tcW w:w="1838" w:type="dxa"/>
          </w:tcPr>
          <w:p w14:paraId="3DFA0740" w14:textId="77777777" w:rsidR="00513ECE" w:rsidRPr="00633320" w:rsidRDefault="00513ECE" w:rsidP="00F123A0">
            <w:pPr>
              <w:rPr>
                <w:sz w:val="20"/>
              </w:rPr>
            </w:pPr>
            <w:r w:rsidRPr="00633320">
              <w:rPr>
                <w:sz w:val="20"/>
              </w:rPr>
              <w:t>8.0</w:t>
            </w:r>
          </w:p>
        </w:tc>
        <w:tc>
          <w:tcPr>
            <w:tcW w:w="1559" w:type="dxa"/>
          </w:tcPr>
          <w:p w14:paraId="3BF4E696" w14:textId="77777777" w:rsidR="00513ECE" w:rsidRPr="00633320" w:rsidRDefault="00513ECE" w:rsidP="001512CA">
            <w:pPr>
              <w:rPr>
                <w:sz w:val="20"/>
              </w:rPr>
            </w:pPr>
            <w:r w:rsidRPr="00633320">
              <w:rPr>
                <w:sz w:val="20"/>
              </w:rPr>
              <w:t>03-Jul-2020</w:t>
            </w:r>
          </w:p>
        </w:tc>
        <w:tc>
          <w:tcPr>
            <w:tcW w:w="6743"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AD6F39">
        <w:tc>
          <w:tcPr>
            <w:tcW w:w="1838"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559"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743"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AD6F39">
        <w:tc>
          <w:tcPr>
            <w:tcW w:w="1838" w:type="dxa"/>
          </w:tcPr>
          <w:p w14:paraId="795FB127" w14:textId="77777777" w:rsidR="00FF5A1B" w:rsidRPr="00633320" w:rsidRDefault="00FF5A1B" w:rsidP="00F123A0">
            <w:pPr>
              <w:rPr>
                <w:sz w:val="20"/>
              </w:rPr>
            </w:pPr>
            <w:r w:rsidRPr="00633320">
              <w:rPr>
                <w:sz w:val="20"/>
              </w:rPr>
              <w:t>9.1</w:t>
            </w:r>
          </w:p>
        </w:tc>
        <w:tc>
          <w:tcPr>
            <w:tcW w:w="1559" w:type="dxa"/>
          </w:tcPr>
          <w:p w14:paraId="671C0D8B" w14:textId="77777777" w:rsidR="00FF5A1B" w:rsidRPr="00633320" w:rsidRDefault="00FF5A1B" w:rsidP="00FF5A1B">
            <w:pPr>
              <w:rPr>
                <w:sz w:val="20"/>
              </w:rPr>
            </w:pPr>
            <w:r w:rsidRPr="00633320">
              <w:rPr>
                <w:sz w:val="20"/>
              </w:rPr>
              <w:t>18-Sep-2020</w:t>
            </w:r>
          </w:p>
        </w:tc>
        <w:tc>
          <w:tcPr>
            <w:tcW w:w="6743"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AD6F39">
        <w:tc>
          <w:tcPr>
            <w:tcW w:w="1838" w:type="dxa"/>
          </w:tcPr>
          <w:p w14:paraId="71EC960A" w14:textId="467DFB17" w:rsidR="00F27FA7" w:rsidRPr="00633320" w:rsidRDefault="00F27FA7" w:rsidP="00F123A0">
            <w:pPr>
              <w:rPr>
                <w:sz w:val="20"/>
              </w:rPr>
            </w:pPr>
            <w:r w:rsidRPr="00633320">
              <w:rPr>
                <w:sz w:val="20"/>
              </w:rPr>
              <w:t>9.2 [not submitted in UK]</w:t>
            </w:r>
          </w:p>
        </w:tc>
        <w:tc>
          <w:tcPr>
            <w:tcW w:w="1559" w:type="dxa"/>
          </w:tcPr>
          <w:p w14:paraId="1C44F9A4" w14:textId="35F3467F" w:rsidR="00F27FA7" w:rsidRPr="00633320" w:rsidRDefault="00F27FA7" w:rsidP="00FF5A1B">
            <w:pPr>
              <w:rPr>
                <w:sz w:val="20"/>
              </w:rPr>
            </w:pPr>
            <w:r w:rsidRPr="00633320">
              <w:rPr>
                <w:sz w:val="20"/>
              </w:rPr>
              <w:t>15-Oct-2020</w:t>
            </w:r>
          </w:p>
        </w:tc>
        <w:tc>
          <w:tcPr>
            <w:tcW w:w="6743"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AD6F39">
        <w:tc>
          <w:tcPr>
            <w:tcW w:w="1838" w:type="dxa"/>
          </w:tcPr>
          <w:p w14:paraId="3DFD9B74" w14:textId="21E4BE15" w:rsidR="00F57A22" w:rsidRPr="00633320" w:rsidRDefault="00F57A22" w:rsidP="00F123A0">
            <w:pPr>
              <w:rPr>
                <w:sz w:val="20"/>
              </w:rPr>
            </w:pPr>
            <w:r w:rsidRPr="00633320">
              <w:rPr>
                <w:sz w:val="20"/>
              </w:rPr>
              <w:t>10.0</w:t>
            </w:r>
          </w:p>
        </w:tc>
        <w:tc>
          <w:tcPr>
            <w:tcW w:w="1559"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743"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AD6F39">
        <w:tc>
          <w:tcPr>
            <w:tcW w:w="1838" w:type="dxa"/>
          </w:tcPr>
          <w:p w14:paraId="29D1200E" w14:textId="67A2C452" w:rsidR="000D70CC" w:rsidRPr="00633320" w:rsidRDefault="000D70CC" w:rsidP="00F123A0">
            <w:pPr>
              <w:rPr>
                <w:sz w:val="20"/>
              </w:rPr>
            </w:pPr>
            <w:r w:rsidRPr="00633320">
              <w:rPr>
                <w:sz w:val="20"/>
              </w:rPr>
              <w:t>10.1</w:t>
            </w:r>
          </w:p>
        </w:tc>
        <w:tc>
          <w:tcPr>
            <w:tcW w:w="1559" w:type="dxa"/>
          </w:tcPr>
          <w:p w14:paraId="56C79193" w14:textId="20C75CEC" w:rsidR="000D70CC" w:rsidRPr="00633320" w:rsidRDefault="000D70CC" w:rsidP="00FF5A1B">
            <w:pPr>
              <w:rPr>
                <w:sz w:val="20"/>
              </w:rPr>
            </w:pPr>
            <w:r w:rsidRPr="00633320">
              <w:rPr>
                <w:sz w:val="20"/>
              </w:rPr>
              <w:t>01-Nov-2020</w:t>
            </w:r>
          </w:p>
        </w:tc>
        <w:tc>
          <w:tcPr>
            <w:tcW w:w="6743"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AD6F39">
        <w:tc>
          <w:tcPr>
            <w:tcW w:w="1838" w:type="dxa"/>
          </w:tcPr>
          <w:p w14:paraId="3D0CF507" w14:textId="669787E2" w:rsidR="00F10F34" w:rsidRPr="00633320" w:rsidRDefault="00F10F34" w:rsidP="00F123A0">
            <w:pPr>
              <w:rPr>
                <w:sz w:val="20"/>
              </w:rPr>
            </w:pPr>
            <w:r w:rsidRPr="00633320">
              <w:rPr>
                <w:sz w:val="20"/>
              </w:rPr>
              <w:t>11.0</w:t>
            </w:r>
          </w:p>
        </w:tc>
        <w:tc>
          <w:tcPr>
            <w:tcW w:w="1559"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743"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AD6F39">
        <w:tc>
          <w:tcPr>
            <w:tcW w:w="1838" w:type="dxa"/>
          </w:tcPr>
          <w:p w14:paraId="286EA7DE" w14:textId="6F9AB564" w:rsidR="00777331" w:rsidRPr="00633320" w:rsidRDefault="00777331" w:rsidP="00F123A0">
            <w:pPr>
              <w:rPr>
                <w:sz w:val="20"/>
              </w:rPr>
            </w:pPr>
            <w:r w:rsidRPr="00633320">
              <w:rPr>
                <w:sz w:val="20"/>
              </w:rPr>
              <w:t>11.1</w:t>
            </w:r>
          </w:p>
        </w:tc>
        <w:tc>
          <w:tcPr>
            <w:tcW w:w="1559" w:type="dxa"/>
          </w:tcPr>
          <w:p w14:paraId="382AC0DF" w14:textId="363CD042" w:rsidR="00777331" w:rsidRPr="00633320" w:rsidRDefault="00777331" w:rsidP="00FF5A1B">
            <w:pPr>
              <w:rPr>
                <w:sz w:val="20"/>
              </w:rPr>
            </w:pPr>
            <w:r w:rsidRPr="00633320">
              <w:rPr>
                <w:sz w:val="20"/>
              </w:rPr>
              <w:t>21-Nov-2020</w:t>
            </w:r>
          </w:p>
        </w:tc>
        <w:tc>
          <w:tcPr>
            <w:tcW w:w="6743"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AD6F39">
        <w:tc>
          <w:tcPr>
            <w:tcW w:w="1838" w:type="dxa"/>
          </w:tcPr>
          <w:p w14:paraId="26C09026" w14:textId="1A9A3116" w:rsidR="004F11C7" w:rsidRPr="00633320" w:rsidRDefault="004F11C7" w:rsidP="00F123A0">
            <w:pPr>
              <w:rPr>
                <w:sz w:val="20"/>
              </w:rPr>
            </w:pPr>
            <w:r w:rsidRPr="00633320">
              <w:rPr>
                <w:sz w:val="20"/>
              </w:rPr>
              <w:t>11.2 [not submitted in UK]</w:t>
            </w:r>
          </w:p>
        </w:tc>
        <w:tc>
          <w:tcPr>
            <w:tcW w:w="1559" w:type="dxa"/>
          </w:tcPr>
          <w:p w14:paraId="4466D8B9" w14:textId="4D5E805B" w:rsidR="004F11C7" w:rsidRPr="00633320" w:rsidRDefault="004F11C7" w:rsidP="00FF5A1B">
            <w:pPr>
              <w:rPr>
                <w:sz w:val="20"/>
              </w:rPr>
            </w:pPr>
            <w:r w:rsidRPr="00633320">
              <w:rPr>
                <w:sz w:val="20"/>
              </w:rPr>
              <w:t>01-Dec-2020</w:t>
            </w:r>
          </w:p>
        </w:tc>
        <w:tc>
          <w:tcPr>
            <w:tcW w:w="6743"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AD6F39">
        <w:tc>
          <w:tcPr>
            <w:tcW w:w="1838" w:type="dxa"/>
          </w:tcPr>
          <w:p w14:paraId="522E80DA" w14:textId="06A0A905" w:rsidR="00533CB8" w:rsidRPr="00633320" w:rsidRDefault="00BB684F" w:rsidP="00F123A0">
            <w:pPr>
              <w:rPr>
                <w:sz w:val="20"/>
              </w:rPr>
            </w:pPr>
            <w:r w:rsidRPr="00633320">
              <w:rPr>
                <w:sz w:val="20"/>
              </w:rPr>
              <w:t>12.0</w:t>
            </w:r>
          </w:p>
        </w:tc>
        <w:tc>
          <w:tcPr>
            <w:tcW w:w="1559"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743"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AD6F39">
        <w:tc>
          <w:tcPr>
            <w:tcW w:w="1838" w:type="dxa"/>
          </w:tcPr>
          <w:p w14:paraId="6DE2FB1B" w14:textId="1D42D2BD" w:rsidR="004F214D" w:rsidRPr="00633320" w:rsidRDefault="004F214D" w:rsidP="00F123A0">
            <w:pPr>
              <w:rPr>
                <w:sz w:val="20"/>
              </w:rPr>
            </w:pPr>
            <w:r w:rsidRPr="00633320">
              <w:rPr>
                <w:sz w:val="20"/>
              </w:rPr>
              <w:t>12.1</w:t>
            </w:r>
          </w:p>
        </w:tc>
        <w:tc>
          <w:tcPr>
            <w:tcW w:w="1559" w:type="dxa"/>
          </w:tcPr>
          <w:p w14:paraId="37C83431" w14:textId="7465007B" w:rsidR="004F214D" w:rsidRPr="00633320" w:rsidRDefault="004F214D" w:rsidP="00BB684F">
            <w:pPr>
              <w:rPr>
                <w:sz w:val="20"/>
              </w:rPr>
            </w:pPr>
            <w:r w:rsidRPr="00633320">
              <w:rPr>
                <w:sz w:val="20"/>
              </w:rPr>
              <w:t>16-Dec-2020</w:t>
            </w:r>
          </w:p>
        </w:tc>
        <w:tc>
          <w:tcPr>
            <w:tcW w:w="6743"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AD6F39">
        <w:tc>
          <w:tcPr>
            <w:tcW w:w="1838" w:type="dxa"/>
          </w:tcPr>
          <w:p w14:paraId="413AE8C9" w14:textId="78726C1F" w:rsidR="009E4554" w:rsidRPr="00633320" w:rsidRDefault="009E4554" w:rsidP="00F123A0">
            <w:pPr>
              <w:rPr>
                <w:sz w:val="20"/>
              </w:rPr>
            </w:pPr>
            <w:r w:rsidRPr="00633320">
              <w:rPr>
                <w:sz w:val="20"/>
              </w:rPr>
              <w:t>13.0</w:t>
            </w:r>
          </w:p>
        </w:tc>
        <w:tc>
          <w:tcPr>
            <w:tcW w:w="1559"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743"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AD6F39">
        <w:tc>
          <w:tcPr>
            <w:tcW w:w="1838" w:type="dxa"/>
          </w:tcPr>
          <w:p w14:paraId="7CE481F7" w14:textId="7B21BC1A" w:rsidR="001D1931" w:rsidRPr="00633320" w:rsidRDefault="001D1931" w:rsidP="00F123A0">
            <w:pPr>
              <w:rPr>
                <w:sz w:val="20"/>
                <w:szCs w:val="20"/>
              </w:rPr>
            </w:pPr>
            <w:r w:rsidRPr="00633320">
              <w:rPr>
                <w:sz w:val="20"/>
                <w:szCs w:val="20"/>
              </w:rPr>
              <w:t>14.0</w:t>
            </w:r>
          </w:p>
        </w:tc>
        <w:tc>
          <w:tcPr>
            <w:tcW w:w="1559"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743"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AD6F39">
        <w:trPr>
          <w:cantSplit/>
        </w:trPr>
        <w:tc>
          <w:tcPr>
            <w:tcW w:w="1838" w:type="dxa"/>
          </w:tcPr>
          <w:p w14:paraId="54F47795" w14:textId="32D13176" w:rsidR="00474DD8" w:rsidRPr="00633320" w:rsidRDefault="00474DD8" w:rsidP="00F123A0">
            <w:pPr>
              <w:rPr>
                <w:sz w:val="20"/>
                <w:szCs w:val="20"/>
              </w:rPr>
            </w:pPr>
            <w:r w:rsidRPr="00633320">
              <w:rPr>
                <w:sz w:val="20"/>
                <w:szCs w:val="20"/>
              </w:rPr>
              <w:t>15.0</w:t>
            </w:r>
          </w:p>
        </w:tc>
        <w:tc>
          <w:tcPr>
            <w:tcW w:w="1559" w:type="dxa"/>
          </w:tcPr>
          <w:p w14:paraId="419C6539" w14:textId="34F1E561" w:rsidR="00474DD8" w:rsidRPr="00633320" w:rsidRDefault="00CF01EB" w:rsidP="00BF174B">
            <w:pPr>
              <w:rPr>
                <w:sz w:val="20"/>
                <w:szCs w:val="20"/>
              </w:rPr>
            </w:pPr>
            <w:r>
              <w:rPr>
                <w:sz w:val="20"/>
                <w:szCs w:val="20"/>
              </w:rPr>
              <w:t>12-Apr-2021</w:t>
            </w:r>
          </w:p>
        </w:tc>
        <w:tc>
          <w:tcPr>
            <w:tcW w:w="6743"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AD6F39">
        <w:trPr>
          <w:cantSplit/>
        </w:trPr>
        <w:tc>
          <w:tcPr>
            <w:tcW w:w="1838" w:type="dxa"/>
          </w:tcPr>
          <w:p w14:paraId="51045686" w14:textId="6461F9E3" w:rsidR="00FA08CD" w:rsidRPr="00633320" w:rsidRDefault="00FA08CD" w:rsidP="00FA08CD">
            <w:pPr>
              <w:rPr>
                <w:sz w:val="20"/>
                <w:szCs w:val="20"/>
              </w:rPr>
            </w:pPr>
            <w:r>
              <w:rPr>
                <w:sz w:val="20"/>
                <w:szCs w:val="20"/>
              </w:rPr>
              <w:t>15.1 [not submitted in UK]</w:t>
            </w:r>
          </w:p>
        </w:tc>
        <w:tc>
          <w:tcPr>
            <w:tcW w:w="1559" w:type="dxa"/>
          </w:tcPr>
          <w:p w14:paraId="2E783A28" w14:textId="1DBC666A" w:rsidR="00FA08CD" w:rsidRDefault="00FA08CD" w:rsidP="00FA08CD">
            <w:pPr>
              <w:rPr>
                <w:sz w:val="20"/>
                <w:szCs w:val="20"/>
              </w:rPr>
            </w:pPr>
            <w:r>
              <w:rPr>
                <w:sz w:val="20"/>
                <w:szCs w:val="20"/>
              </w:rPr>
              <w:t>18-May-2021</w:t>
            </w:r>
          </w:p>
        </w:tc>
        <w:tc>
          <w:tcPr>
            <w:tcW w:w="6743"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AD6F39">
        <w:trPr>
          <w:cantSplit/>
        </w:trPr>
        <w:tc>
          <w:tcPr>
            <w:tcW w:w="1838" w:type="dxa"/>
          </w:tcPr>
          <w:p w14:paraId="0BAC95B8" w14:textId="7FE09EE0" w:rsidR="00CF4E68" w:rsidRDefault="00CF4E68" w:rsidP="00F123A0">
            <w:pPr>
              <w:rPr>
                <w:sz w:val="20"/>
                <w:szCs w:val="20"/>
              </w:rPr>
            </w:pPr>
            <w:r>
              <w:rPr>
                <w:sz w:val="20"/>
                <w:szCs w:val="20"/>
              </w:rPr>
              <w:lastRenderedPageBreak/>
              <w:t>16.0</w:t>
            </w:r>
          </w:p>
        </w:tc>
        <w:tc>
          <w:tcPr>
            <w:tcW w:w="1559"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743"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AD6F39">
        <w:tc>
          <w:tcPr>
            <w:tcW w:w="1838" w:type="dxa"/>
          </w:tcPr>
          <w:p w14:paraId="42786D0C" w14:textId="3F0444D1" w:rsidR="00071417" w:rsidRDefault="00071417" w:rsidP="00F123A0">
            <w:pPr>
              <w:rPr>
                <w:sz w:val="20"/>
                <w:szCs w:val="20"/>
              </w:rPr>
            </w:pPr>
            <w:r>
              <w:rPr>
                <w:sz w:val="20"/>
                <w:szCs w:val="20"/>
              </w:rPr>
              <w:t>V16.1</w:t>
            </w:r>
          </w:p>
        </w:tc>
        <w:tc>
          <w:tcPr>
            <w:tcW w:w="1559" w:type="dxa"/>
          </w:tcPr>
          <w:p w14:paraId="20FC3563" w14:textId="3CC0B73F" w:rsidR="00071417" w:rsidRDefault="00071417" w:rsidP="007A567D">
            <w:pPr>
              <w:rPr>
                <w:sz w:val="20"/>
                <w:szCs w:val="20"/>
              </w:rPr>
            </w:pPr>
            <w:r>
              <w:rPr>
                <w:sz w:val="20"/>
                <w:szCs w:val="20"/>
              </w:rPr>
              <w:t>08-Jul-2021</w:t>
            </w:r>
          </w:p>
        </w:tc>
        <w:tc>
          <w:tcPr>
            <w:tcW w:w="6743"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AD6F39">
        <w:tc>
          <w:tcPr>
            <w:tcW w:w="1838" w:type="dxa"/>
          </w:tcPr>
          <w:p w14:paraId="7909AEFC" w14:textId="630562DE" w:rsidR="00071417" w:rsidRDefault="00071417" w:rsidP="00F123A0">
            <w:pPr>
              <w:rPr>
                <w:sz w:val="20"/>
                <w:szCs w:val="20"/>
              </w:rPr>
            </w:pPr>
            <w:r>
              <w:rPr>
                <w:sz w:val="20"/>
                <w:szCs w:val="20"/>
              </w:rPr>
              <w:t>V17.0</w:t>
            </w:r>
          </w:p>
        </w:tc>
        <w:tc>
          <w:tcPr>
            <w:tcW w:w="1559"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743"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AD6F39">
        <w:tc>
          <w:tcPr>
            <w:tcW w:w="1838" w:type="dxa"/>
          </w:tcPr>
          <w:p w14:paraId="42894D48" w14:textId="140F4E66" w:rsidR="00180DB3" w:rsidRDefault="00180DB3" w:rsidP="00F123A0">
            <w:pPr>
              <w:rPr>
                <w:sz w:val="20"/>
                <w:szCs w:val="20"/>
              </w:rPr>
            </w:pPr>
            <w:r>
              <w:rPr>
                <w:sz w:val="20"/>
                <w:szCs w:val="20"/>
              </w:rPr>
              <w:t>V17.1</w:t>
            </w:r>
          </w:p>
        </w:tc>
        <w:tc>
          <w:tcPr>
            <w:tcW w:w="1559" w:type="dxa"/>
          </w:tcPr>
          <w:p w14:paraId="2866A683" w14:textId="6303D549" w:rsidR="00180DB3" w:rsidRDefault="00180DB3" w:rsidP="007A567D">
            <w:pPr>
              <w:rPr>
                <w:sz w:val="20"/>
                <w:szCs w:val="20"/>
              </w:rPr>
            </w:pPr>
            <w:r>
              <w:rPr>
                <w:sz w:val="20"/>
                <w:szCs w:val="20"/>
              </w:rPr>
              <w:t>10-Aug-2021</w:t>
            </w:r>
          </w:p>
        </w:tc>
        <w:tc>
          <w:tcPr>
            <w:tcW w:w="6743"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AD6F39">
        <w:tc>
          <w:tcPr>
            <w:tcW w:w="1838" w:type="dxa"/>
          </w:tcPr>
          <w:p w14:paraId="6683764C" w14:textId="3B284C34" w:rsidR="00124F13" w:rsidRDefault="00124F13" w:rsidP="00124F13">
            <w:pPr>
              <w:rPr>
                <w:sz w:val="20"/>
                <w:szCs w:val="20"/>
              </w:rPr>
            </w:pPr>
            <w:r>
              <w:rPr>
                <w:sz w:val="20"/>
                <w:szCs w:val="20"/>
              </w:rPr>
              <w:t>V18.0</w:t>
            </w:r>
          </w:p>
        </w:tc>
        <w:tc>
          <w:tcPr>
            <w:tcW w:w="1559"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743"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AD6F39">
        <w:tc>
          <w:tcPr>
            <w:tcW w:w="1838" w:type="dxa"/>
          </w:tcPr>
          <w:p w14:paraId="7580CD95" w14:textId="12101BD5" w:rsidR="00F65BFB" w:rsidRDefault="00F65BFB" w:rsidP="00124F13">
            <w:pPr>
              <w:rPr>
                <w:sz w:val="20"/>
                <w:szCs w:val="20"/>
              </w:rPr>
            </w:pPr>
            <w:r>
              <w:rPr>
                <w:sz w:val="20"/>
                <w:szCs w:val="20"/>
              </w:rPr>
              <w:t>V18.1</w:t>
            </w:r>
          </w:p>
        </w:tc>
        <w:tc>
          <w:tcPr>
            <w:tcW w:w="1559" w:type="dxa"/>
          </w:tcPr>
          <w:p w14:paraId="695BD532" w14:textId="75EB1295" w:rsidR="00F65BFB" w:rsidRDefault="00F65BFB" w:rsidP="00124F13">
            <w:pPr>
              <w:rPr>
                <w:sz w:val="20"/>
                <w:szCs w:val="20"/>
              </w:rPr>
            </w:pPr>
            <w:r>
              <w:rPr>
                <w:sz w:val="20"/>
                <w:szCs w:val="20"/>
              </w:rPr>
              <w:t>24-Oct-2021</w:t>
            </w:r>
          </w:p>
        </w:tc>
        <w:tc>
          <w:tcPr>
            <w:tcW w:w="6743"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AD6F39">
        <w:tc>
          <w:tcPr>
            <w:tcW w:w="1838" w:type="dxa"/>
          </w:tcPr>
          <w:p w14:paraId="21297A96" w14:textId="0CEE5710" w:rsidR="00552A9A" w:rsidRDefault="00552A9A" w:rsidP="00124F13">
            <w:pPr>
              <w:rPr>
                <w:sz w:val="20"/>
                <w:szCs w:val="20"/>
              </w:rPr>
            </w:pPr>
            <w:r>
              <w:rPr>
                <w:sz w:val="20"/>
                <w:szCs w:val="20"/>
              </w:rPr>
              <w:t>V19.0</w:t>
            </w:r>
          </w:p>
        </w:tc>
        <w:tc>
          <w:tcPr>
            <w:tcW w:w="1559" w:type="dxa"/>
          </w:tcPr>
          <w:p w14:paraId="4F509C92" w14:textId="443246B5" w:rsidR="00552A9A" w:rsidRDefault="005253EC" w:rsidP="00124F13">
            <w:pPr>
              <w:rPr>
                <w:sz w:val="20"/>
                <w:szCs w:val="20"/>
              </w:rPr>
            </w:pPr>
            <w:r>
              <w:rPr>
                <w:sz w:val="20"/>
                <w:szCs w:val="20"/>
              </w:rPr>
              <w:t>12-</w:t>
            </w:r>
            <w:r w:rsidR="00552A9A">
              <w:rPr>
                <w:sz w:val="20"/>
                <w:szCs w:val="20"/>
              </w:rPr>
              <w:t>Nov-2021</w:t>
            </w:r>
          </w:p>
        </w:tc>
        <w:tc>
          <w:tcPr>
            <w:tcW w:w="6743" w:type="dxa"/>
          </w:tcPr>
          <w:p w14:paraId="4306ED68" w14:textId="11F29CA2" w:rsidR="00552A9A" w:rsidRDefault="007B09A7" w:rsidP="00124F13">
            <w:pPr>
              <w:rPr>
                <w:sz w:val="20"/>
                <w:szCs w:val="20"/>
              </w:rPr>
            </w:pPr>
            <w:r>
              <w:rPr>
                <w:sz w:val="20"/>
                <w:szCs w:val="20"/>
              </w:rPr>
              <w:t>Addition of baloxavir marboxil, oseltamivir, and low-dose corticosteroids as randomised comparisons each vs. usual care alone for patients with influenza (in UK only)</w:t>
            </w:r>
            <w:r w:rsidR="00E67655">
              <w:rPr>
                <w:sz w:val="20"/>
                <w:szCs w:val="20"/>
              </w:rPr>
              <w:t>.</w:t>
            </w:r>
          </w:p>
          <w:p w14:paraId="236FBD68" w14:textId="78411E3F" w:rsidR="00E67655" w:rsidRDefault="00E67655" w:rsidP="00124F13">
            <w:pPr>
              <w:rPr>
                <w:sz w:val="20"/>
                <w:szCs w:val="20"/>
              </w:rPr>
            </w:pPr>
            <w:r>
              <w:rPr>
                <w:sz w:val="20"/>
                <w:szCs w:val="20"/>
              </w:rPr>
              <w:t>Removal of early phase assessment of dimethyl fumarate.</w:t>
            </w:r>
          </w:p>
          <w:p w14:paraId="6293756A" w14:textId="35E889E4" w:rsidR="0029209D" w:rsidRDefault="0029209D" w:rsidP="00124F13">
            <w:pPr>
              <w:rPr>
                <w:sz w:val="20"/>
                <w:szCs w:val="20"/>
              </w:rPr>
            </w:pPr>
            <w:r>
              <w:rPr>
                <w:sz w:val="20"/>
                <w:szCs w:val="20"/>
              </w:rPr>
              <w:t>Updated statistical analysis section to align with statistical analysis plan and include influenza analyses.</w:t>
            </w:r>
          </w:p>
        </w:tc>
      </w:tr>
      <w:tr w:rsidR="003B5DC6" w:rsidRPr="00633320" w14:paraId="368BD578" w14:textId="77777777" w:rsidTr="00AD6F39">
        <w:tc>
          <w:tcPr>
            <w:tcW w:w="1838" w:type="dxa"/>
          </w:tcPr>
          <w:p w14:paraId="0861A060" w14:textId="712D7717" w:rsidR="003B5DC6" w:rsidRDefault="003B5DC6" w:rsidP="00124F13">
            <w:pPr>
              <w:rPr>
                <w:sz w:val="20"/>
                <w:szCs w:val="20"/>
              </w:rPr>
            </w:pPr>
            <w:r>
              <w:rPr>
                <w:sz w:val="20"/>
                <w:szCs w:val="20"/>
              </w:rPr>
              <w:t>V19.1</w:t>
            </w:r>
          </w:p>
        </w:tc>
        <w:tc>
          <w:tcPr>
            <w:tcW w:w="1559" w:type="dxa"/>
          </w:tcPr>
          <w:p w14:paraId="24522A11" w14:textId="2865DCB1" w:rsidR="003B5DC6" w:rsidRDefault="003B5DC6" w:rsidP="00124F13">
            <w:pPr>
              <w:rPr>
                <w:sz w:val="20"/>
                <w:szCs w:val="20"/>
              </w:rPr>
            </w:pPr>
            <w:r>
              <w:rPr>
                <w:sz w:val="20"/>
                <w:szCs w:val="20"/>
              </w:rPr>
              <w:t>16-Nov-21</w:t>
            </w:r>
          </w:p>
        </w:tc>
        <w:tc>
          <w:tcPr>
            <w:tcW w:w="6743" w:type="dxa"/>
          </w:tcPr>
          <w:p w14:paraId="7F248193" w14:textId="2C9EC531" w:rsidR="003B5DC6" w:rsidRDefault="003B5DC6" w:rsidP="00124F13">
            <w:pPr>
              <w:rPr>
                <w:sz w:val="20"/>
                <w:szCs w:val="20"/>
              </w:rPr>
            </w:pPr>
            <w:r>
              <w:rPr>
                <w:sz w:val="20"/>
                <w:szCs w:val="20"/>
              </w:rPr>
              <w:t>Clarification of baloxavir and weight eligibility</w:t>
            </w:r>
          </w:p>
        </w:tc>
      </w:tr>
      <w:tr w:rsidR="004062DF" w:rsidRPr="00633320" w14:paraId="45ABEEB2" w14:textId="77777777" w:rsidTr="00AD6F39">
        <w:tc>
          <w:tcPr>
            <w:tcW w:w="1838" w:type="dxa"/>
          </w:tcPr>
          <w:p w14:paraId="581D443A" w14:textId="5A70D4C4" w:rsidR="004062DF" w:rsidRDefault="004062DF" w:rsidP="00124F13">
            <w:pPr>
              <w:rPr>
                <w:sz w:val="20"/>
                <w:szCs w:val="20"/>
              </w:rPr>
            </w:pPr>
            <w:r>
              <w:rPr>
                <w:sz w:val="20"/>
                <w:szCs w:val="20"/>
              </w:rPr>
              <w:t>V20.0</w:t>
            </w:r>
          </w:p>
        </w:tc>
        <w:tc>
          <w:tcPr>
            <w:tcW w:w="1559" w:type="dxa"/>
          </w:tcPr>
          <w:p w14:paraId="75CF4E1E" w14:textId="0CE6258A" w:rsidR="004062DF" w:rsidRDefault="004062DF" w:rsidP="00124F13">
            <w:pPr>
              <w:rPr>
                <w:sz w:val="20"/>
                <w:szCs w:val="20"/>
              </w:rPr>
            </w:pPr>
            <w:r>
              <w:rPr>
                <w:sz w:val="20"/>
                <w:szCs w:val="20"/>
              </w:rPr>
              <w:t>29-Nov-21</w:t>
            </w:r>
          </w:p>
        </w:tc>
        <w:tc>
          <w:tcPr>
            <w:tcW w:w="6743" w:type="dxa"/>
          </w:tcPr>
          <w:p w14:paraId="2D43F129" w14:textId="77777777" w:rsidR="004062DF" w:rsidRDefault="004062DF" w:rsidP="00124F13">
            <w:pPr>
              <w:rPr>
                <w:sz w:val="20"/>
                <w:szCs w:val="20"/>
              </w:rPr>
            </w:pPr>
            <w:r>
              <w:rPr>
                <w:sz w:val="20"/>
                <w:szCs w:val="20"/>
              </w:rPr>
              <w:t>Removal of baricitinib.</w:t>
            </w:r>
          </w:p>
          <w:p w14:paraId="2CF4C811" w14:textId="4A95A7FF" w:rsidR="004062DF" w:rsidRDefault="004062DF" w:rsidP="00124F13">
            <w:pPr>
              <w:rPr>
                <w:sz w:val="20"/>
                <w:szCs w:val="20"/>
              </w:rPr>
            </w:pPr>
            <w:r>
              <w:rPr>
                <w:sz w:val="20"/>
                <w:szCs w:val="20"/>
              </w:rPr>
              <w:t>Extension of COVID-19 high-dose corticosteroid and empagliflozin comparisons to other countries.</w:t>
            </w:r>
          </w:p>
        </w:tc>
      </w:tr>
      <w:tr w:rsidR="00456322" w:rsidRPr="00633320" w14:paraId="0B8024ED" w14:textId="77777777" w:rsidTr="00AD6F39">
        <w:tc>
          <w:tcPr>
            <w:tcW w:w="1838" w:type="dxa"/>
          </w:tcPr>
          <w:p w14:paraId="51FA8110" w14:textId="05EA0AAE" w:rsidR="00456322" w:rsidRDefault="00456322" w:rsidP="00124F13">
            <w:pPr>
              <w:rPr>
                <w:sz w:val="20"/>
                <w:szCs w:val="20"/>
              </w:rPr>
            </w:pPr>
            <w:r>
              <w:rPr>
                <w:sz w:val="20"/>
                <w:szCs w:val="20"/>
              </w:rPr>
              <w:t>V21.0</w:t>
            </w:r>
          </w:p>
        </w:tc>
        <w:tc>
          <w:tcPr>
            <w:tcW w:w="1559" w:type="dxa"/>
          </w:tcPr>
          <w:p w14:paraId="123627AB" w14:textId="7C0C7F78" w:rsidR="00456322" w:rsidRDefault="00456322" w:rsidP="006715E7">
            <w:pPr>
              <w:rPr>
                <w:sz w:val="20"/>
                <w:szCs w:val="20"/>
              </w:rPr>
            </w:pPr>
            <w:r>
              <w:rPr>
                <w:sz w:val="20"/>
                <w:szCs w:val="20"/>
              </w:rPr>
              <w:t>1</w:t>
            </w:r>
            <w:r w:rsidR="000128E7">
              <w:rPr>
                <w:sz w:val="20"/>
                <w:szCs w:val="20"/>
              </w:rPr>
              <w:t>7</w:t>
            </w:r>
            <w:r>
              <w:rPr>
                <w:sz w:val="20"/>
                <w:szCs w:val="20"/>
              </w:rPr>
              <w:t>-Dec-21</w:t>
            </w:r>
          </w:p>
        </w:tc>
        <w:tc>
          <w:tcPr>
            <w:tcW w:w="6743" w:type="dxa"/>
          </w:tcPr>
          <w:p w14:paraId="2534085F" w14:textId="77777777" w:rsidR="00456322" w:rsidRDefault="00456322" w:rsidP="00124F13">
            <w:pPr>
              <w:rPr>
                <w:sz w:val="20"/>
                <w:szCs w:val="20"/>
              </w:rPr>
            </w:pPr>
            <w:r>
              <w:rPr>
                <w:sz w:val="20"/>
                <w:szCs w:val="20"/>
              </w:rPr>
              <w:t>Addition of sotrovimab and molnupiravir.</w:t>
            </w:r>
          </w:p>
          <w:p w14:paraId="726C5319" w14:textId="77777777" w:rsidR="00456322" w:rsidRDefault="00456322" w:rsidP="00124F13">
            <w:pPr>
              <w:rPr>
                <w:sz w:val="20"/>
                <w:szCs w:val="20"/>
              </w:rPr>
            </w:pPr>
            <w:r>
              <w:rPr>
                <w:sz w:val="20"/>
                <w:szCs w:val="20"/>
              </w:rPr>
              <w:t>Addition of baseline and follow-up samples.</w:t>
            </w:r>
          </w:p>
          <w:p w14:paraId="429C9154" w14:textId="0D601519" w:rsidR="00FF2D40" w:rsidRDefault="00FF2D40" w:rsidP="00124F13">
            <w:pPr>
              <w:rPr>
                <w:sz w:val="20"/>
                <w:szCs w:val="20"/>
              </w:rPr>
            </w:pPr>
            <w:r>
              <w:rPr>
                <w:sz w:val="20"/>
                <w:szCs w:val="20"/>
              </w:rPr>
              <w:t>Re-randomisation of patients recruited &gt;6 months ago.</w:t>
            </w:r>
          </w:p>
        </w:tc>
      </w:tr>
      <w:tr w:rsidR="00303522" w:rsidRPr="00633320" w14:paraId="7271113C" w14:textId="77777777" w:rsidTr="00AD6F39">
        <w:tc>
          <w:tcPr>
            <w:tcW w:w="1838" w:type="dxa"/>
          </w:tcPr>
          <w:p w14:paraId="065FECE3" w14:textId="3EEE76F9" w:rsidR="00303522" w:rsidRDefault="00303522" w:rsidP="00124F13">
            <w:pPr>
              <w:rPr>
                <w:sz w:val="20"/>
                <w:szCs w:val="20"/>
              </w:rPr>
            </w:pPr>
            <w:r>
              <w:rPr>
                <w:sz w:val="20"/>
                <w:szCs w:val="20"/>
              </w:rPr>
              <w:t>V21.1</w:t>
            </w:r>
          </w:p>
        </w:tc>
        <w:tc>
          <w:tcPr>
            <w:tcW w:w="1559" w:type="dxa"/>
          </w:tcPr>
          <w:p w14:paraId="290F706C" w14:textId="2B2D8455" w:rsidR="00303522" w:rsidRDefault="00303522" w:rsidP="006715E7">
            <w:pPr>
              <w:rPr>
                <w:sz w:val="20"/>
                <w:szCs w:val="20"/>
              </w:rPr>
            </w:pPr>
            <w:r>
              <w:rPr>
                <w:sz w:val="20"/>
                <w:szCs w:val="20"/>
              </w:rPr>
              <w:t>19-Dec-21</w:t>
            </w:r>
          </w:p>
        </w:tc>
        <w:tc>
          <w:tcPr>
            <w:tcW w:w="6743" w:type="dxa"/>
          </w:tcPr>
          <w:p w14:paraId="50589C4D" w14:textId="1FCBE5CF" w:rsidR="00303522" w:rsidRDefault="00303522" w:rsidP="00124F13">
            <w:pPr>
              <w:rPr>
                <w:sz w:val="20"/>
                <w:szCs w:val="20"/>
              </w:rPr>
            </w:pPr>
            <w:r>
              <w:rPr>
                <w:sz w:val="20"/>
                <w:szCs w:val="20"/>
              </w:rPr>
              <w:t>Clarifications post-REC review.</w:t>
            </w:r>
          </w:p>
        </w:tc>
      </w:tr>
      <w:tr w:rsidR="004C4524" w:rsidRPr="00633320" w14:paraId="0EEA6698" w14:textId="77777777" w:rsidTr="00AD6F39">
        <w:tc>
          <w:tcPr>
            <w:tcW w:w="1838" w:type="dxa"/>
          </w:tcPr>
          <w:p w14:paraId="3A1BE49B" w14:textId="00F87BBE" w:rsidR="004C4524" w:rsidRDefault="004C4524" w:rsidP="00124F13">
            <w:pPr>
              <w:rPr>
                <w:sz w:val="20"/>
                <w:szCs w:val="20"/>
              </w:rPr>
            </w:pPr>
            <w:r>
              <w:rPr>
                <w:sz w:val="20"/>
                <w:szCs w:val="20"/>
              </w:rPr>
              <w:t>V22.0</w:t>
            </w:r>
          </w:p>
        </w:tc>
        <w:tc>
          <w:tcPr>
            <w:tcW w:w="1559" w:type="dxa"/>
          </w:tcPr>
          <w:p w14:paraId="5B1DD50A" w14:textId="55495B51" w:rsidR="004C4524" w:rsidRDefault="00AA3E36" w:rsidP="006715E7">
            <w:pPr>
              <w:rPr>
                <w:sz w:val="20"/>
                <w:szCs w:val="20"/>
              </w:rPr>
            </w:pPr>
            <w:r>
              <w:rPr>
                <w:sz w:val="20"/>
                <w:szCs w:val="20"/>
              </w:rPr>
              <w:t>19</w:t>
            </w:r>
            <w:r w:rsidR="004C4524">
              <w:rPr>
                <w:sz w:val="20"/>
                <w:szCs w:val="20"/>
              </w:rPr>
              <w:t>-Jan-22</w:t>
            </w:r>
          </w:p>
        </w:tc>
        <w:tc>
          <w:tcPr>
            <w:tcW w:w="6743" w:type="dxa"/>
          </w:tcPr>
          <w:p w14:paraId="2282CC75" w14:textId="5A70F4EF" w:rsidR="004C4524" w:rsidRDefault="004C4524" w:rsidP="00124F13">
            <w:pPr>
              <w:rPr>
                <w:sz w:val="20"/>
                <w:szCs w:val="20"/>
              </w:rPr>
            </w:pPr>
            <w:r>
              <w:rPr>
                <w:sz w:val="20"/>
                <w:szCs w:val="20"/>
              </w:rPr>
              <w:t>Addition of Paxlovid</w:t>
            </w:r>
            <w:r w:rsidR="00552C1B">
              <w:rPr>
                <w:sz w:val="20"/>
                <w:szCs w:val="20"/>
              </w:rPr>
              <w:t>. (Not implemented.)</w:t>
            </w:r>
          </w:p>
        </w:tc>
      </w:tr>
      <w:tr w:rsidR="00A976ED" w:rsidRPr="00633320" w14:paraId="1593A6AA" w14:textId="77777777" w:rsidTr="00AD6F39">
        <w:tc>
          <w:tcPr>
            <w:tcW w:w="1838" w:type="dxa"/>
          </w:tcPr>
          <w:p w14:paraId="536EF38B" w14:textId="44788870" w:rsidR="00A976ED" w:rsidRDefault="00A976ED" w:rsidP="00124F13">
            <w:pPr>
              <w:rPr>
                <w:sz w:val="20"/>
                <w:szCs w:val="20"/>
              </w:rPr>
            </w:pPr>
            <w:r>
              <w:rPr>
                <w:sz w:val="20"/>
                <w:szCs w:val="20"/>
              </w:rPr>
              <w:t>V23.0</w:t>
            </w:r>
          </w:p>
        </w:tc>
        <w:tc>
          <w:tcPr>
            <w:tcW w:w="1559" w:type="dxa"/>
          </w:tcPr>
          <w:p w14:paraId="62820E82" w14:textId="71B8ABCC" w:rsidR="00A976ED" w:rsidRDefault="002C7FB9" w:rsidP="006715E7">
            <w:pPr>
              <w:rPr>
                <w:sz w:val="20"/>
                <w:szCs w:val="20"/>
              </w:rPr>
            </w:pPr>
            <w:r>
              <w:rPr>
                <w:sz w:val="20"/>
                <w:szCs w:val="20"/>
              </w:rPr>
              <w:t>08-Mar</w:t>
            </w:r>
            <w:r w:rsidR="00A976ED">
              <w:rPr>
                <w:sz w:val="20"/>
                <w:szCs w:val="20"/>
              </w:rPr>
              <w:t>-22</w:t>
            </w:r>
          </w:p>
        </w:tc>
        <w:tc>
          <w:tcPr>
            <w:tcW w:w="6743" w:type="dxa"/>
          </w:tcPr>
          <w:p w14:paraId="32738A76" w14:textId="4E2C03DE" w:rsidR="00C62487" w:rsidRDefault="00641BA0" w:rsidP="00124F13">
            <w:pPr>
              <w:rPr>
                <w:sz w:val="20"/>
                <w:szCs w:val="20"/>
              </w:rPr>
            </w:pPr>
            <w:r>
              <w:rPr>
                <w:sz w:val="20"/>
                <w:szCs w:val="20"/>
              </w:rPr>
              <w:t>Clarifications following MHRA review</w:t>
            </w:r>
            <w:r w:rsidR="00C62487">
              <w:rPr>
                <w:sz w:val="20"/>
                <w:szCs w:val="20"/>
              </w:rPr>
              <w:t xml:space="preserve">. UKOSS added to </w:t>
            </w:r>
            <w:r w:rsidR="00E46A65">
              <w:rPr>
                <w:sz w:val="20"/>
                <w:szCs w:val="20"/>
              </w:rPr>
              <w:t>section 3.1.3.</w:t>
            </w:r>
            <w:r>
              <w:rPr>
                <w:sz w:val="20"/>
                <w:szCs w:val="20"/>
              </w:rPr>
              <w:t xml:space="preserve"> Extension of molnupiravir to other countries.</w:t>
            </w:r>
            <w:r w:rsidR="00F05551">
              <w:rPr>
                <w:sz w:val="20"/>
                <w:szCs w:val="20"/>
              </w:rPr>
              <w:t xml:space="preserve"> Removal of tocilizumab/anakinra for PIMS-TS.</w:t>
            </w:r>
          </w:p>
        </w:tc>
      </w:tr>
      <w:tr w:rsidR="00AD6F39" w:rsidRPr="00633320" w14:paraId="217CCEFD" w14:textId="77777777" w:rsidTr="00AD6F39">
        <w:tc>
          <w:tcPr>
            <w:tcW w:w="1838" w:type="dxa"/>
          </w:tcPr>
          <w:p w14:paraId="3E6DC3BB" w14:textId="2C293523" w:rsidR="00AD6F39" w:rsidRDefault="00AD6F39" w:rsidP="00124F13">
            <w:pPr>
              <w:rPr>
                <w:sz w:val="20"/>
                <w:szCs w:val="20"/>
              </w:rPr>
            </w:pPr>
            <w:ins w:id="503" w:author="Richard Haynes" w:date="2022-03-15T11:03:00Z">
              <w:r>
                <w:rPr>
                  <w:sz w:val="20"/>
                  <w:szCs w:val="20"/>
                </w:rPr>
                <w:t>23.1</w:t>
              </w:r>
            </w:ins>
          </w:p>
        </w:tc>
        <w:tc>
          <w:tcPr>
            <w:tcW w:w="1559" w:type="dxa"/>
          </w:tcPr>
          <w:p w14:paraId="13FAACBC" w14:textId="20B9A104" w:rsidR="00AD6F39" w:rsidRDefault="00AD6F39" w:rsidP="006715E7">
            <w:pPr>
              <w:rPr>
                <w:sz w:val="20"/>
                <w:szCs w:val="20"/>
              </w:rPr>
            </w:pPr>
            <w:ins w:id="504" w:author="Richard Haynes" w:date="2022-03-15T11:03:00Z">
              <w:r>
                <w:rPr>
                  <w:sz w:val="20"/>
                  <w:szCs w:val="20"/>
                </w:rPr>
                <w:t>15-Mar-22</w:t>
              </w:r>
            </w:ins>
          </w:p>
        </w:tc>
        <w:tc>
          <w:tcPr>
            <w:tcW w:w="6743" w:type="dxa"/>
          </w:tcPr>
          <w:p w14:paraId="12C16CEF" w14:textId="6AB87D99" w:rsidR="00AD6F39" w:rsidRDefault="00AD6F39" w:rsidP="00124F13">
            <w:pPr>
              <w:rPr>
                <w:sz w:val="20"/>
                <w:szCs w:val="20"/>
              </w:rPr>
            </w:pPr>
            <w:ins w:id="505" w:author="Richard Haynes" w:date="2022-03-15T11:03:00Z">
              <w:r>
                <w:rPr>
                  <w:sz w:val="20"/>
                  <w:szCs w:val="20"/>
                </w:rPr>
                <w:t>Correction of footnotes</w:t>
              </w:r>
            </w:ins>
          </w:p>
        </w:tc>
      </w:tr>
    </w:tbl>
    <w:p w14:paraId="59380FB9" w14:textId="77777777" w:rsidR="00A81581" w:rsidRDefault="00A81581" w:rsidP="00A81581">
      <w:pPr>
        <w:rPr>
          <w:b/>
        </w:rPr>
      </w:pPr>
      <w:bookmarkStart w:id="506" w:name="_Toc36962155"/>
      <w:bookmarkStart w:id="507" w:name="_Toc36962219"/>
      <w:bookmarkStart w:id="508" w:name="_Toc37064434"/>
      <w:bookmarkStart w:id="509" w:name="_Toc37107083"/>
      <w:bookmarkStart w:id="510" w:name="_Toc37107321"/>
      <w:bookmarkStart w:id="511" w:name="_Toc246777108"/>
      <w:bookmarkStart w:id="512" w:name="_Toc37107322"/>
      <w:bookmarkStart w:id="513" w:name="_Toc38099277"/>
      <w:bookmarkStart w:id="514" w:name="_Toc44674874"/>
      <w:bookmarkEnd w:id="506"/>
      <w:bookmarkEnd w:id="507"/>
      <w:bookmarkEnd w:id="508"/>
      <w:bookmarkEnd w:id="509"/>
      <w:bookmarkEnd w:id="510"/>
    </w:p>
    <w:p w14:paraId="55CB1C01" w14:textId="3FDB4021" w:rsidR="00A81581" w:rsidRDefault="00A81581" w:rsidP="00A81581">
      <w:pPr>
        <w:rPr>
          <w:b/>
        </w:rPr>
      </w:pPr>
      <w:r>
        <w:rPr>
          <w:b/>
        </w:rPr>
        <w:t>Completed comparisons</w:t>
      </w:r>
    </w:p>
    <w:p w14:paraId="6BFE46E0" w14:textId="77777777" w:rsidR="00A81581" w:rsidRPr="00F158E1" w:rsidRDefault="00A81581" w:rsidP="00A81581">
      <w:r>
        <w:t>The last version of the protocol to include the IMP is shown in the table above.</w:t>
      </w:r>
    </w:p>
    <w:p w14:paraId="14F1EA87" w14:textId="260535E6" w:rsidR="00A81581" w:rsidDel="00AD6F39" w:rsidRDefault="00A81581" w:rsidP="00A81581">
      <w:pPr>
        <w:rPr>
          <w:del w:id="515" w:author="Richard Haynes" w:date="2022-03-15T11:04:00Z"/>
          <w:b/>
        </w:rPr>
      </w:pPr>
    </w:p>
    <w:tbl>
      <w:tblPr>
        <w:tblStyle w:val="TableGrid"/>
        <w:tblW w:w="10060" w:type="dxa"/>
        <w:tblLook w:val="04A0" w:firstRow="1" w:lastRow="0" w:firstColumn="1" w:lastColumn="0" w:noHBand="0" w:noVBand="1"/>
      </w:tblPr>
      <w:tblGrid>
        <w:gridCol w:w="3209"/>
        <w:gridCol w:w="6851"/>
      </w:tblGrid>
      <w:tr w:rsidR="00A81581" w:rsidRPr="00DC738F" w14:paraId="2357A44C" w14:textId="77777777" w:rsidTr="00A81581">
        <w:tc>
          <w:tcPr>
            <w:tcW w:w="3209" w:type="dxa"/>
          </w:tcPr>
          <w:p w14:paraId="1FBEE6EE" w14:textId="77777777" w:rsidR="00A81581" w:rsidRPr="00DC738F" w:rsidRDefault="00A81581" w:rsidP="00A81581">
            <w:pPr>
              <w:rPr>
                <w:b/>
                <w:sz w:val="20"/>
                <w:szCs w:val="20"/>
              </w:rPr>
            </w:pPr>
            <w:r w:rsidRPr="00DC738F">
              <w:rPr>
                <w:b/>
                <w:sz w:val="20"/>
                <w:szCs w:val="20"/>
              </w:rPr>
              <w:t>IMP</w:t>
            </w:r>
          </w:p>
        </w:tc>
        <w:tc>
          <w:tcPr>
            <w:tcW w:w="6851" w:type="dxa"/>
          </w:tcPr>
          <w:p w14:paraId="79AE008A" w14:textId="77777777" w:rsidR="00A81581" w:rsidRPr="00DC738F" w:rsidRDefault="00A81581" w:rsidP="00A81581">
            <w:pPr>
              <w:rPr>
                <w:b/>
                <w:sz w:val="20"/>
                <w:szCs w:val="20"/>
              </w:rPr>
            </w:pPr>
            <w:r w:rsidRPr="00DC738F">
              <w:rPr>
                <w:b/>
                <w:sz w:val="20"/>
                <w:szCs w:val="20"/>
              </w:rPr>
              <w:t>Citation</w:t>
            </w:r>
          </w:p>
        </w:tc>
      </w:tr>
      <w:tr w:rsidR="00A81581" w:rsidRPr="00DC738F" w14:paraId="744D41FF" w14:textId="77777777" w:rsidTr="00A81581">
        <w:tc>
          <w:tcPr>
            <w:tcW w:w="3209" w:type="dxa"/>
          </w:tcPr>
          <w:p w14:paraId="7446BC51" w14:textId="77777777" w:rsidR="00A81581" w:rsidRPr="00DC738F" w:rsidRDefault="00A81581" w:rsidP="00A81581">
            <w:pPr>
              <w:rPr>
                <w:sz w:val="20"/>
                <w:szCs w:val="20"/>
              </w:rPr>
            </w:pPr>
            <w:r w:rsidRPr="00DC738F">
              <w:rPr>
                <w:sz w:val="20"/>
                <w:szCs w:val="20"/>
              </w:rPr>
              <w:t>Hydroxycholoroquine</w:t>
            </w:r>
          </w:p>
        </w:tc>
        <w:tc>
          <w:tcPr>
            <w:tcW w:w="6851" w:type="dxa"/>
          </w:tcPr>
          <w:p w14:paraId="58B35EEB" w14:textId="77777777" w:rsidR="00A81581" w:rsidRPr="00DC738F" w:rsidRDefault="00A81581" w:rsidP="00A81581">
            <w:pPr>
              <w:rPr>
                <w:sz w:val="20"/>
                <w:szCs w:val="20"/>
              </w:rPr>
            </w:pPr>
            <w:r w:rsidRPr="00DC738F">
              <w:rPr>
                <w:sz w:val="20"/>
                <w:szCs w:val="20"/>
              </w:rPr>
              <w:t>New Engl J Med 2020; 383: 2030-40</w:t>
            </w:r>
          </w:p>
        </w:tc>
      </w:tr>
      <w:tr w:rsidR="00A81581" w:rsidRPr="00DC738F" w14:paraId="53465C98" w14:textId="77777777" w:rsidTr="00A81581">
        <w:tc>
          <w:tcPr>
            <w:tcW w:w="3209" w:type="dxa"/>
          </w:tcPr>
          <w:p w14:paraId="52E9D1AA" w14:textId="77777777" w:rsidR="00A81581" w:rsidRPr="00DC738F" w:rsidRDefault="00A81581" w:rsidP="00A81581">
            <w:pPr>
              <w:rPr>
                <w:sz w:val="20"/>
                <w:szCs w:val="20"/>
              </w:rPr>
            </w:pPr>
            <w:r w:rsidRPr="00DC738F">
              <w:rPr>
                <w:sz w:val="20"/>
                <w:szCs w:val="20"/>
              </w:rPr>
              <w:t>Dexamethasone (COVID-19)</w:t>
            </w:r>
          </w:p>
        </w:tc>
        <w:tc>
          <w:tcPr>
            <w:tcW w:w="6851" w:type="dxa"/>
          </w:tcPr>
          <w:p w14:paraId="6F1D54AD" w14:textId="77777777" w:rsidR="00A81581" w:rsidRPr="00DC738F" w:rsidRDefault="00A81581" w:rsidP="00A81581">
            <w:pPr>
              <w:rPr>
                <w:sz w:val="20"/>
                <w:szCs w:val="20"/>
              </w:rPr>
            </w:pPr>
            <w:r w:rsidRPr="00DC738F">
              <w:rPr>
                <w:sz w:val="20"/>
                <w:szCs w:val="20"/>
              </w:rPr>
              <w:t>New Engl J Med 2021; 384: 693-704</w:t>
            </w:r>
          </w:p>
        </w:tc>
      </w:tr>
      <w:tr w:rsidR="00A81581" w:rsidRPr="00DC738F" w14:paraId="20C1E548" w14:textId="77777777" w:rsidTr="00A81581">
        <w:tc>
          <w:tcPr>
            <w:tcW w:w="3209" w:type="dxa"/>
          </w:tcPr>
          <w:p w14:paraId="4D5B14DA" w14:textId="77777777" w:rsidR="00A81581" w:rsidRPr="00DC738F" w:rsidRDefault="00A81581" w:rsidP="00A81581">
            <w:pPr>
              <w:rPr>
                <w:sz w:val="20"/>
                <w:szCs w:val="20"/>
              </w:rPr>
            </w:pPr>
            <w:r w:rsidRPr="00DC738F">
              <w:rPr>
                <w:sz w:val="20"/>
                <w:szCs w:val="20"/>
              </w:rPr>
              <w:t>Lopinavir-ritonavir</w:t>
            </w:r>
          </w:p>
        </w:tc>
        <w:tc>
          <w:tcPr>
            <w:tcW w:w="6851" w:type="dxa"/>
          </w:tcPr>
          <w:p w14:paraId="3A3BBCAC" w14:textId="77777777" w:rsidR="00A81581" w:rsidRPr="00DC738F" w:rsidRDefault="00A81581" w:rsidP="00A81581">
            <w:pPr>
              <w:rPr>
                <w:sz w:val="20"/>
                <w:szCs w:val="20"/>
              </w:rPr>
            </w:pPr>
            <w:r w:rsidRPr="00DC738F">
              <w:rPr>
                <w:sz w:val="20"/>
                <w:szCs w:val="20"/>
              </w:rPr>
              <w:t>Lancet 2020; 396: 1345-1352</w:t>
            </w:r>
          </w:p>
        </w:tc>
      </w:tr>
      <w:tr w:rsidR="00A81581" w:rsidRPr="00DC738F" w14:paraId="70FB3E29" w14:textId="77777777" w:rsidTr="00A81581">
        <w:tc>
          <w:tcPr>
            <w:tcW w:w="3209" w:type="dxa"/>
          </w:tcPr>
          <w:p w14:paraId="4985C9FB" w14:textId="77777777" w:rsidR="00A81581" w:rsidRPr="00DC738F" w:rsidRDefault="00A81581" w:rsidP="00A81581">
            <w:pPr>
              <w:rPr>
                <w:sz w:val="20"/>
                <w:szCs w:val="20"/>
              </w:rPr>
            </w:pPr>
            <w:r w:rsidRPr="00DC738F">
              <w:rPr>
                <w:sz w:val="20"/>
                <w:szCs w:val="20"/>
              </w:rPr>
              <w:t>Azithromycin</w:t>
            </w:r>
          </w:p>
        </w:tc>
        <w:tc>
          <w:tcPr>
            <w:tcW w:w="6851" w:type="dxa"/>
          </w:tcPr>
          <w:p w14:paraId="2CA27F52" w14:textId="77777777" w:rsidR="00A81581" w:rsidRPr="00DC738F" w:rsidRDefault="00A81581" w:rsidP="00A81581">
            <w:pPr>
              <w:rPr>
                <w:sz w:val="20"/>
                <w:szCs w:val="20"/>
              </w:rPr>
            </w:pPr>
            <w:r w:rsidRPr="00DC738F">
              <w:rPr>
                <w:sz w:val="20"/>
                <w:szCs w:val="20"/>
              </w:rPr>
              <w:t>Lancet 2021; 397: 605-12</w:t>
            </w:r>
          </w:p>
        </w:tc>
      </w:tr>
      <w:tr w:rsidR="00A81581" w:rsidRPr="00DC738F" w14:paraId="2849DDC8" w14:textId="77777777" w:rsidTr="00A81581">
        <w:tc>
          <w:tcPr>
            <w:tcW w:w="3209" w:type="dxa"/>
          </w:tcPr>
          <w:p w14:paraId="718C8EC5" w14:textId="77777777" w:rsidR="00A81581" w:rsidRPr="00DC738F" w:rsidRDefault="00A81581" w:rsidP="00A81581">
            <w:pPr>
              <w:rPr>
                <w:sz w:val="20"/>
                <w:szCs w:val="20"/>
              </w:rPr>
            </w:pPr>
            <w:r w:rsidRPr="00DC738F">
              <w:rPr>
                <w:sz w:val="20"/>
                <w:szCs w:val="20"/>
              </w:rPr>
              <w:t>Convalescent plasma</w:t>
            </w:r>
          </w:p>
        </w:tc>
        <w:tc>
          <w:tcPr>
            <w:tcW w:w="6851" w:type="dxa"/>
          </w:tcPr>
          <w:p w14:paraId="384E20B7" w14:textId="77777777" w:rsidR="00A81581" w:rsidRPr="00DC738F" w:rsidRDefault="00A81581" w:rsidP="00A81581">
            <w:pPr>
              <w:rPr>
                <w:sz w:val="20"/>
                <w:szCs w:val="20"/>
              </w:rPr>
            </w:pPr>
            <w:r w:rsidRPr="00DC738F">
              <w:rPr>
                <w:sz w:val="20"/>
                <w:szCs w:val="20"/>
              </w:rPr>
              <w:t>Lancet 2021; 397: 2049-59</w:t>
            </w:r>
          </w:p>
        </w:tc>
      </w:tr>
      <w:tr w:rsidR="00A81581" w:rsidRPr="00DC738F" w14:paraId="11291417" w14:textId="77777777" w:rsidTr="00A81581">
        <w:tc>
          <w:tcPr>
            <w:tcW w:w="3209" w:type="dxa"/>
          </w:tcPr>
          <w:p w14:paraId="34CDF834" w14:textId="77777777" w:rsidR="00A81581" w:rsidRPr="00DC738F" w:rsidRDefault="00A81581" w:rsidP="00A81581">
            <w:pPr>
              <w:rPr>
                <w:sz w:val="20"/>
                <w:szCs w:val="20"/>
              </w:rPr>
            </w:pPr>
            <w:r w:rsidRPr="00DC738F">
              <w:rPr>
                <w:sz w:val="20"/>
                <w:szCs w:val="20"/>
              </w:rPr>
              <w:t>Tocilizumab</w:t>
            </w:r>
          </w:p>
        </w:tc>
        <w:tc>
          <w:tcPr>
            <w:tcW w:w="6851" w:type="dxa"/>
          </w:tcPr>
          <w:p w14:paraId="5CB7C5B8" w14:textId="77777777" w:rsidR="00A81581" w:rsidRPr="00DC738F" w:rsidRDefault="00A81581" w:rsidP="00A81581">
            <w:pPr>
              <w:rPr>
                <w:sz w:val="20"/>
                <w:szCs w:val="20"/>
              </w:rPr>
            </w:pPr>
            <w:r w:rsidRPr="00DC738F">
              <w:rPr>
                <w:sz w:val="20"/>
                <w:szCs w:val="20"/>
              </w:rPr>
              <w:t>Lancet 2021; 397: 1637-1645</w:t>
            </w:r>
          </w:p>
        </w:tc>
      </w:tr>
      <w:tr w:rsidR="00A81581" w:rsidRPr="00DC738F" w14:paraId="578994A5" w14:textId="77777777" w:rsidTr="00A81581">
        <w:tc>
          <w:tcPr>
            <w:tcW w:w="3209" w:type="dxa"/>
          </w:tcPr>
          <w:p w14:paraId="6FF46D93" w14:textId="77777777" w:rsidR="00A81581" w:rsidRPr="00DC738F" w:rsidRDefault="00A81581" w:rsidP="00A81581">
            <w:pPr>
              <w:rPr>
                <w:sz w:val="20"/>
                <w:szCs w:val="20"/>
              </w:rPr>
            </w:pPr>
            <w:r w:rsidRPr="00DC738F">
              <w:rPr>
                <w:sz w:val="20"/>
                <w:szCs w:val="20"/>
              </w:rPr>
              <w:t>Aspirin</w:t>
            </w:r>
          </w:p>
        </w:tc>
        <w:tc>
          <w:tcPr>
            <w:tcW w:w="6851" w:type="dxa"/>
          </w:tcPr>
          <w:p w14:paraId="0F1C9B96" w14:textId="17BDC7F2" w:rsidR="00A81581" w:rsidRPr="00DC738F" w:rsidRDefault="00552C1B" w:rsidP="00A81581">
            <w:pPr>
              <w:rPr>
                <w:sz w:val="20"/>
                <w:szCs w:val="20"/>
              </w:rPr>
            </w:pPr>
            <w:r w:rsidRPr="00DC738F">
              <w:rPr>
                <w:sz w:val="20"/>
                <w:szCs w:val="20"/>
              </w:rPr>
              <w:t>Lancet 2022; 397: 143-151</w:t>
            </w:r>
          </w:p>
        </w:tc>
      </w:tr>
      <w:tr w:rsidR="00A81581" w:rsidRPr="00DC738F" w14:paraId="28196C85" w14:textId="77777777" w:rsidTr="00A81581">
        <w:tc>
          <w:tcPr>
            <w:tcW w:w="3209" w:type="dxa"/>
          </w:tcPr>
          <w:p w14:paraId="54185EE6" w14:textId="77777777" w:rsidR="00A81581" w:rsidRPr="00DC738F" w:rsidRDefault="00A81581" w:rsidP="00A81581">
            <w:pPr>
              <w:rPr>
                <w:sz w:val="20"/>
                <w:szCs w:val="20"/>
              </w:rPr>
            </w:pPr>
            <w:r w:rsidRPr="00DC738F">
              <w:rPr>
                <w:sz w:val="20"/>
                <w:szCs w:val="20"/>
              </w:rPr>
              <w:t>Colchicine</w:t>
            </w:r>
          </w:p>
        </w:tc>
        <w:tc>
          <w:tcPr>
            <w:tcW w:w="6851" w:type="dxa"/>
          </w:tcPr>
          <w:p w14:paraId="45FD790B" w14:textId="66AC4EAD" w:rsidR="00A81581" w:rsidRPr="00DC738F" w:rsidRDefault="00552C1B" w:rsidP="00552C1B">
            <w:pPr>
              <w:rPr>
                <w:sz w:val="20"/>
                <w:szCs w:val="20"/>
              </w:rPr>
            </w:pPr>
            <w:r w:rsidRPr="00DC738F">
              <w:rPr>
                <w:sz w:val="20"/>
                <w:szCs w:val="20"/>
              </w:rPr>
              <w:t>Lancet Resp Med 2021; 9: 1419-26</w:t>
            </w:r>
          </w:p>
        </w:tc>
      </w:tr>
      <w:tr w:rsidR="00A81581" w:rsidRPr="00DC738F" w14:paraId="683EED6C" w14:textId="77777777" w:rsidTr="00A81581">
        <w:tc>
          <w:tcPr>
            <w:tcW w:w="3209" w:type="dxa"/>
          </w:tcPr>
          <w:p w14:paraId="7264F5C4" w14:textId="77777777" w:rsidR="00A81581" w:rsidRPr="00DC738F" w:rsidRDefault="00A81581" w:rsidP="00A81581">
            <w:pPr>
              <w:rPr>
                <w:sz w:val="20"/>
                <w:szCs w:val="20"/>
              </w:rPr>
            </w:pPr>
            <w:r w:rsidRPr="00DC738F">
              <w:rPr>
                <w:sz w:val="20"/>
                <w:szCs w:val="20"/>
              </w:rPr>
              <w:t>REGN-COV2</w:t>
            </w:r>
          </w:p>
        </w:tc>
        <w:tc>
          <w:tcPr>
            <w:tcW w:w="6851" w:type="dxa"/>
          </w:tcPr>
          <w:p w14:paraId="26355D09" w14:textId="7B5332CA" w:rsidR="00A81581" w:rsidRPr="00DC738F" w:rsidRDefault="00F05551" w:rsidP="00A81581">
            <w:pPr>
              <w:rPr>
                <w:sz w:val="20"/>
                <w:szCs w:val="20"/>
              </w:rPr>
            </w:pPr>
            <w:r w:rsidRPr="00DC738F">
              <w:rPr>
                <w:sz w:val="20"/>
                <w:szCs w:val="20"/>
              </w:rPr>
              <w:t>Lancet 2022; 399: 665-76</w:t>
            </w:r>
          </w:p>
        </w:tc>
      </w:tr>
      <w:tr w:rsidR="00A81581" w:rsidRPr="00DC738F" w14:paraId="2904A068" w14:textId="77777777" w:rsidTr="00A81581">
        <w:tc>
          <w:tcPr>
            <w:tcW w:w="3209" w:type="dxa"/>
          </w:tcPr>
          <w:p w14:paraId="51272931" w14:textId="77777777" w:rsidR="00A81581" w:rsidRPr="00DC738F" w:rsidRDefault="00A81581" w:rsidP="00A81581">
            <w:pPr>
              <w:rPr>
                <w:sz w:val="20"/>
                <w:szCs w:val="20"/>
              </w:rPr>
            </w:pPr>
            <w:r w:rsidRPr="00DC738F">
              <w:rPr>
                <w:sz w:val="20"/>
                <w:szCs w:val="20"/>
              </w:rPr>
              <w:t>Methylprednisolone (PIMS-TS)</w:t>
            </w:r>
          </w:p>
        </w:tc>
        <w:tc>
          <w:tcPr>
            <w:tcW w:w="6851" w:type="dxa"/>
          </w:tcPr>
          <w:p w14:paraId="66641849" w14:textId="77777777" w:rsidR="00A81581" w:rsidRPr="00DC738F" w:rsidRDefault="00A81581" w:rsidP="00A81581">
            <w:pPr>
              <w:rPr>
                <w:sz w:val="20"/>
                <w:szCs w:val="20"/>
              </w:rPr>
            </w:pPr>
            <w:r w:rsidRPr="00DC738F">
              <w:rPr>
                <w:sz w:val="20"/>
                <w:szCs w:val="20"/>
              </w:rPr>
              <w:t>Analysis ongoing</w:t>
            </w:r>
          </w:p>
        </w:tc>
      </w:tr>
      <w:tr w:rsidR="00A81581" w:rsidRPr="00DC738F" w14:paraId="157948B6" w14:textId="77777777" w:rsidTr="00A81581">
        <w:tc>
          <w:tcPr>
            <w:tcW w:w="3209" w:type="dxa"/>
          </w:tcPr>
          <w:p w14:paraId="318A813C" w14:textId="77777777" w:rsidR="00A81581" w:rsidRPr="00DC738F" w:rsidRDefault="00A81581" w:rsidP="00A81581">
            <w:pPr>
              <w:rPr>
                <w:sz w:val="20"/>
                <w:szCs w:val="20"/>
              </w:rPr>
            </w:pPr>
            <w:r w:rsidRPr="00DC738F">
              <w:rPr>
                <w:sz w:val="20"/>
                <w:szCs w:val="20"/>
              </w:rPr>
              <w:t>Intravenous immunoglobulin (PIMS-TS)</w:t>
            </w:r>
          </w:p>
        </w:tc>
        <w:tc>
          <w:tcPr>
            <w:tcW w:w="6851" w:type="dxa"/>
          </w:tcPr>
          <w:p w14:paraId="298CB144" w14:textId="77777777" w:rsidR="00A81581" w:rsidRPr="00DC738F" w:rsidRDefault="00A81581" w:rsidP="00A81581">
            <w:pPr>
              <w:rPr>
                <w:sz w:val="20"/>
                <w:szCs w:val="20"/>
              </w:rPr>
            </w:pPr>
            <w:r w:rsidRPr="00DC738F">
              <w:rPr>
                <w:sz w:val="20"/>
                <w:szCs w:val="20"/>
              </w:rPr>
              <w:t>Analysis ongoing</w:t>
            </w:r>
          </w:p>
        </w:tc>
      </w:tr>
      <w:tr w:rsidR="00F05551" w:rsidRPr="00DC738F" w14:paraId="192E79CA" w14:textId="77777777" w:rsidTr="00A81581">
        <w:tc>
          <w:tcPr>
            <w:tcW w:w="3209" w:type="dxa"/>
          </w:tcPr>
          <w:p w14:paraId="33D3C8F5" w14:textId="7FA7A5D8" w:rsidR="00F05551" w:rsidRPr="00DC738F" w:rsidRDefault="00F05551" w:rsidP="00A81581">
            <w:pPr>
              <w:rPr>
                <w:sz w:val="20"/>
                <w:szCs w:val="20"/>
              </w:rPr>
            </w:pPr>
            <w:r w:rsidRPr="00DC738F">
              <w:rPr>
                <w:sz w:val="20"/>
                <w:szCs w:val="20"/>
              </w:rPr>
              <w:t>Tocilizumab (PIMS-TS)</w:t>
            </w:r>
          </w:p>
        </w:tc>
        <w:tc>
          <w:tcPr>
            <w:tcW w:w="6851" w:type="dxa"/>
          </w:tcPr>
          <w:p w14:paraId="5ED12969" w14:textId="2A11B7F3" w:rsidR="00F05551" w:rsidRPr="00DC738F" w:rsidRDefault="00F05551" w:rsidP="00A81581">
            <w:pPr>
              <w:rPr>
                <w:sz w:val="20"/>
                <w:szCs w:val="20"/>
              </w:rPr>
            </w:pPr>
            <w:r w:rsidRPr="00DC738F">
              <w:rPr>
                <w:sz w:val="20"/>
                <w:szCs w:val="20"/>
              </w:rPr>
              <w:t>Follow-up ongoing</w:t>
            </w:r>
          </w:p>
        </w:tc>
      </w:tr>
      <w:tr w:rsidR="00F05551" w:rsidRPr="00DC738F" w14:paraId="1E0A2424" w14:textId="77777777" w:rsidTr="00A81581">
        <w:tc>
          <w:tcPr>
            <w:tcW w:w="3209" w:type="dxa"/>
          </w:tcPr>
          <w:p w14:paraId="213E249A" w14:textId="429832EC" w:rsidR="00F05551" w:rsidRPr="00DC738F" w:rsidRDefault="00F05551" w:rsidP="00A81581">
            <w:pPr>
              <w:rPr>
                <w:sz w:val="20"/>
                <w:szCs w:val="20"/>
              </w:rPr>
            </w:pPr>
            <w:r w:rsidRPr="00DC738F">
              <w:rPr>
                <w:sz w:val="20"/>
                <w:szCs w:val="20"/>
              </w:rPr>
              <w:t>Anakinra (PIMS-TS)</w:t>
            </w:r>
          </w:p>
        </w:tc>
        <w:tc>
          <w:tcPr>
            <w:tcW w:w="6851" w:type="dxa"/>
          </w:tcPr>
          <w:p w14:paraId="680EE23D" w14:textId="5CF82DC1" w:rsidR="00F05551" w:rsidRPr="00DC738F" w:rsidRDefault="00F05551" w:rsidP="00A81581">
            <w:pPr>
              <w:rPr>
                <w:sz w:val="20"/>
                <w:szCs w:val="20"/>
              </w:rPr>
            </w:pPr>
            <w:r w:rsidRPr="00DC738F">
              <w:rPr>
                <w:sz w:val="20"/>
                <w:szCs w:val="20"/>
              </w:rPr>
              <w:t>Follow-up ongoing</w:t>
            </w:r>
          </w:p>
        </w:tc>
      </w:tr>
      <w:tr w:rsidR="003B5DC6" w:rsidRPr="00DC738F" w14:paraId="075F3904" w14:textId="77777777" w:rsidTr="00A81581">
        <w:tc>
          <w:tcPr>
            <w:tcW w:w="3209" w:type="dxa"/>
          </w:tcPr>
          <w:p w14:paraId="61C8C58E" w14:textId="6F86999B" w:rsidR="003B5DC6" w:rsidRPr="00DC738F" w:rsidRDefault="003B5DC6" w:rsidP="00A81581">
            <w:pPr>
              <w:rPr>
                <w:sz w:val="20"/>
                <w:szCs w:val="20"/>
              </w:rPr>
            </w:pPr>
            <w:r w:rsidRPr="00DC738F">
              <w:rPr>
                <w:sz w:val="20"/>
                <w:szCs w:val="20"/>
              </w:rPr>
              <w:t>Dimethyl fumarate</w:t>
            </w:r>
          </w:p>
        </w:tc>
        <w:tc>
          <w:tcPr>
            <w:tcW w:w="6851" w:type="dxa"/>
          </w:tcPr>
          <w:p w14:paraId="6E4FD304" w14:textId="3BF4A98B" w:rsidR="003B5DC6" w:rsidRPr="00DC738F" w:rsidRDefault="003B5DC6" w:rsidP="00A81581">
            <w:pPr>
              <w:rPr>
                <w:sz w:val="20"/>
                <w:szCs w:val="20"/>
              </w:rPr>
            </w:pPr>
            <w:r w:rsidRPr="00DC738F">
              <w:rPr>
                <w:sz w:val="20"/>
                <w:szCs w:val="20"/>
              </w:rPr>
              <w:t>Analysis ongoing</w:t>
            </w:r>
          </w:p>
        </w:tc>
      </w:tr>
      <w:tr w:rsidR="004062DF" w:rsidRPr="00DC738F" w14:paraId="40816520" w14:textId="77777777" w:rsidTr="00A81581">
        <w:tc>
          <w:tcPr>
            <w:tcW w:w="3209" w:type="dxa"/>
          </w:tcPr>
          <w:p w14:paraId="54E294B5" w14:textId="73EEA595" w:rsidR="004062DF" w:rsidRPr="00DC738F" w:rsidRDefault="004062DF" w:rsidP="00A81581">
            <w:pPr>
              <w:rPr>
                <w:sz w:val="20"/>
                <w:szCs w:val="20"/>
              </w:rPr>
            </w:pPr>
            <w:r w:rsidRPr="00DC738F">
              <w:rPr>
                <w:sz w:val="20"/>
                <w:szCs w:val="20"/>
              </w:rPr>
              <w:lastRenderedPageBreak/>
              <w:t>Baricitinib</w:t>
            </w:r>
          </w:p>
        </w:tc>
        <w:tc>
          <w:tcPr>
            <w:tcW w:w="6851" w:type="dxa"/>
          </w:tcPr>
          <w:p w14:paraId="136FBBB9" w14:textId="41D05775" w:rsidR="004062DF" w:rsidRPr="00DC738F" w:rsidRDefault="00F05551" w:rsidP="00F05551">
            <w:pPr>
              <w:rPr>
                <w:sz w:val="20"/>
                <w:szCs w:val="20"/>
              </w:rPr>
            </w:pPr>
            <w:r w:rsidRPr="00DC738F">
              <w:rPr>
                <w:sz w:val="20"/>
                <w:szCs w:val="20"/>
              </w:rPr>
              <w:t>Medrxiv: 10.1101/2022.03.02.22271623v1</w:t>
            </w:r>
          </w:p>
        </w:tc>
      </w:tr>
    </w:tbl>
    <w:p w14:paraId="1B080D3A" w14:textId="7F9B9EE7" w:rsidR="004B65DD" w:rsidRPr="00633320" w:rsidRDefault="004B65DD" w:rsidP="00F123A0">
      <w:pPr>
        <w:pStyle w:val="StyleHeading1Linespacingsingle"/>
        <w:numPr>
          <w:ilvl w:val="0"/>
          <w:numId w:val="2"/>
        </w:numPr>
      </w:pPr>
      <w:bookmarkStart w:id="516" w:name="_Toc97376112"/>
      <w:bookmarkStart w:id="517" w:name="_Toc97376113"/>
      <w:bookmarkEnd w:id="516"/>
      <w:r w:rsidRPr="00633320">
        <w:t>Appendices</w:t>
      </w:r>
      <w:bookmarkEnd w:id="511"/>
      <w:bookmarkEnd w:id="512"/>
      <w:bookmarkEnd w:id="513"/>
      <w:bookmarkEnd w:id="514"/>
      <w:bookmarkEnd w:id="517"/>
    </w:p>
    <w:p w14:paraId="1EF0300E" w14:textId="77777777" w:rsidR="00265B14" w:rsidRPr="00633320" w:rsidRDefault="00265B14" w:rsidP="008F2EC2">
      <w:pPr>
        <w:pStyle w:val="Heading2"/>
      </w:pPr>
      <w:bookmarkStart w:id="518" w:name="_Appendix_1:_Assessment"/>
      <w:bookmarkStart w:id="519" w:name="_Ref34817785"/>
      <w:bookmarkStart w:id="520" w:name="_Ref34817916"/>
      <w:bookmarkStart w:id="521" w:name="_Toc37107323"/>
      <w:bookmarkStart w:id="522" w:name="_Toc38099278"/>
      <w:bookmarkStart w:id="523" w:name="_Toc44674875"/>
      <w:bookmarkStart w:id="524" w:name="_Toc97376114"/>
      <w:bookmarkEnd w:id="518"/>
      <w:r w:rsidRPr="00633320">
        <w:t>Appendix 1: Information about the treatment arms</w:t>
      </w:r>
      <w:bookmarkEnd w:id="519"/>
      <w:bookmarkEnd w:id="520"/>
      <w:bookmarkEnd w:id="521"/>
      <w:bookmarkEnd w:id="522"/>
      <w:bookmarkEnd w:id="523"/>
      <w:bookmarkEnd w:id="524"/>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47F37911" w14:textId="3B1D1D55" w:rsidR="00AF5EED" w:rsidRPr="00633320" w:rsidRDefault="00513ECE" w:rsidP="00241978">
      <w:r w:rsidRPr="00633320">
        <w:rPr>
          <w:b/>
        </w:rPr>
        <w:t>Corticosteroids</w:t>
      </w:r>
      <w:r w:rsidR="00265B14" w:rsidRPr="00633320">
        <w:rPr>
          <w:b/>
        </w:rPr>
        <w:t xml:space="preserve">: </w:t>
      </w:r>
      <w:r w:rsidR="00AF5EED" w:rsidRPr="00633320">
        <w:t xml:space="preserve">RECOVERY is assessing </w:t>
      </w:r>
      <w:r w:rsidR="007B09A7">
        <w:t xml:space="preserve">the effects of corticosteroids in two different contexts: </w:t>
      </w:r>
      <w:r w:rsidR="00241978">
        <w:t>h</w:t>
      </w:r>
      <w:r w:rsidR="00AF5EED" w:rsidRPr="00633320">
        <w:t>igh</w:t>
      </w:r>
      <w:r w:rsidR="007B09A7">
        <w:t>er</w:t>
      </w:r>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w:t>
      </w:r>
      <w:r w:rsidR="007B09A7">
        <w:t>; and</w:t>
      </w:r>
      <w:r w:rsidR="007B09A7" w:rsidRPr="007B09A7">
        <w:t xml:space="preserve"> </w:t>
      </w:r>
      <w:r w:rsidR="007B09A7">
        <w:t xml:space="preserve">lower dose dexamethasone </w:t>
      </w:r>
      <w:r w:rsidR="007B09A7" w:rsidRPr="00633320">
        <w:t xml:space="preserve">in </w:t>
      </w:r>
      <w:r w:rsidR="007B09A7">
        <w:t xml:space="preserve">adults </w:t>
      </w:r>
      <w:r w:rsidR="007B09A7" w:rsidRPr="00633320">
        <w:t xml:space="preserve">with </w:t>
      </w:r>
      <w:r w:rsidR="007B09A7">
        <w:t>influenza and hypoxia (UK only)</w:t>
      </w:r>
      <w:r w:rsidR="00241978">
        <w:t>.</w:t>
      </w:r>
    </w:p>
    <w:p w14:paraId="6BADA34C" w14:textId="77777777" w:rsidR="00AF5EED" w:rsidRPr="00633320" w:rsidRDefault="00AF5EED" w:rsidP="00AF5EED">
      <w:pPr>
        <w:pStyle w:val="ListParagraph"/>
      </w:pPr>
    </w:p>
    <w:p w14:paraId="5003DE2C" w14:textId="021B4138" w:rsidR="007B09A7" w:rsidRDefault="00265B14" w:rsidP="00F123A0">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w:t>
      </w:r>
      <w:r w:rsidR="007B09A7">
        <w:t xml:space="preserve">influenza, </w:t>
      </w:r>
      <w:r w:rsidRPr="00633320">
        <w:t xml:space="preserve">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1" w:tooltip="Lau, 2013 #1658" w:history="1">
        <w:r w:rsidR="00DC738F" w:rsidRPr="00633320">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DC738F">
          <w:instrText xml:space="preserve"> ADDIN EN.CITE </w:instrText>
        </w:r>
        <w:r w:rsidR="00DC738F">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11-14</w:t>
        </w:r>
        <w:r w:rsidR="00DC738F" w:rsidRPr="00633320">
          <w:fldChar w:fldCharType="end"/>
        </w:r>
      </w:hyperlink>
      <w:r w:rsidR="003559E1" w:rsidRPr="00633320">
        <w:t xml:space="preserve"> </w:t>
      </w:r>
      <w:r w:rsidRPr="00633320">
        <w:t>Pathologically, diffuse alveolar damage is found in patients who die from these infections.</w:t>
      </w:r>
      <w:hyperlink w:anchor="_ENREF_15" w:tooltip="Xu, 2020 #2953" w:history="1">
        <w:r w:rsidR="00DC738F" w:rsidRPr="00633320">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DC738F">
          <w:instrText xml:space="preserve"> ADDIN EN.CITE </w:instrText>
        </w:r>
        <w:r w:rsidR="00DC738F">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15</w:t>
        </w:r>
        <w:r w:rsidR="00DC738F" w:rsidRPr="00633320">
          <w:fldChar w:fldCharType="end"/>
        </w:r>
      </w:hyperlink>
      <w:r w:rsidRPr="00633320">
        <w:t xml:space="preserve"> </w:t>
      </w:r>
    </w:p>
    <w:p w14:paraId="67BF3F50" w14:textId="77777777" w:rsidR="007B09A7" w:rsidRDefault="007B09A7" w:rsidP="00F123A0"/>
    <w:p w14:paraId="65C11637" w14:textId="37BDF716" w:rsidR="007B09A7" w:rsidRPr="007B09A7" w:rsidRDefault="007B09A7" w:rsidP="00F123A0">
      <w:pPr>
        <w:rPr>
          <w:i/>
        </w:rPr>
      </w:pPr>
      <w:r>
        <w:rPr>
          <w:i/>
        </w:rPr>
        <w:t>Corticosteroids in influenza</w:t>
      </w:r>
    </w:p>
    <w:p w14:paraId="1557D9BD" w14:textId="1BB0E717" w:rsidR="007B09A7" w:rsidRDefault="00DB34D8" w:rsidP="00F123A0">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 </w:instrText>
      </w:r>
      <w:r w:rsidR="005A7474">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EN.CITE.DATA </w:instrText>
      </w:r>
      <w:r w:rsidR="005A7474">
        <w:fldChar w:fldCharType="end"/>
      </w:r>
      <w:r w:rsidRPr="00633320">
        <w:fldChar w:fldCharType="separate"/>
      </w:r>
      <w:hyperlink w:anchor="_ENREF_16" w:tooltip="RECOVERY Collaborative Group, 2021 #3081" w:history="1">
        <w:r w:rsidR="00DC738F" w:rsidRPr="005A7474">
          <w:rPr>
            <w:noProof/>
            <w:vertAlign w:val="superscript"/>
          </w:rPr>
          <w:t>16</w:t>
        </w:r>
      </w:hyperlink>
      <w:r w:rsidR="005A7474" w:rsidRPr="005A7474">
        <w:rPr>
          <w:noProof/>
          <w:vertAlign w:val="superscript"/>
        </w:rPr>
        <w:t>,</w:t>
      </w:r>
      <w:hyperlink w:anchor="_ENREF_17" w:tooltip="W. H. O. Rapid Evidence Appraisal for COVID-19 Therapies Working Group, 2020 #3085" w:history="1">
        <w:r w:rsidR="00DC738F" w:rsidRPr="005A7474">
          <w:rPr>
            <w:noProof/>
            <w:vertAlign w:val="superscript"/>
          </w:rPr>
          <w:t>17</w:t>
        </w:r>
      </w:hyperlink>
      <w:r w:rsidRPr="00633320">
        <w:fldChar w:fldCharType="end"/>
      </w:r>
      <w:r w:rsidRPr="00633320">
        <w:t xml:space="preserve"> </w:t>
      </w:r>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hyperlink w:anchor="_ENREF_18" w:tooltip="Lansbury, 2020 #3118" w:history="1">
        <w:r w:rsidR="00DC738F">
          <w:fldChar w:fldCharType="begin"/>
        </w:r>
        <w:r w:rsidR="00DC738F">
          <w:instrText xml:space="preserve"> ADDIN EN.CITE &lt;EndNote&gt;&lt;Cite&gt;&lt;Author&gt;Lansbury&lt;/Author&gt;&lt;Year&gt;2020&lt;/Year&gt;&lt;RecNum&gt;3118&lt;/RecNum&gt;&lt;DisplayText&gt;&lt;style face="superscript"&gt;18&lt;/style&gt;&lt;/DisplayText&gt;&lt;record&gt;&lt;rec-number&gt;3118&lt;/rec-number&gt;&lt;foreign-keys&gt;&lt;key app="EN" db-id="vp2a2svem50pwkeae50pesxbrvzrpwssv2s9" timestamp="1631710387"&gt;3118&lt;/key&gt;&lt;/foreign-keys&gt;&lt;ref-type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r w:rsidR="00DC738F">
          <w:fldChar w:fldCharType="separate"/>
        </w:r>
        <w:r w:rsidR="00DC738F" w:rsidRPr="005A7474">
          <w:rPr>
            <w:noProof/>
            <w:vertAlign w:val="superscript"/>
          </w:rPr>
          <w:t>18</w:t>
        </w:r>
        <w:r w:rsidR="00DC738F">
          <w:fldChar w:fldCharType="end"/>
        </w:r>
      </w:hyperlink>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hyperlink w:anchor="_ENREF_19" w:tooltip="Hui, 2018 #1288" w:history="1">
        <w:r w:rsidR="00DC738F">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DC738F">
          <w:instrText xml:space="preserve"> ADDIN EN.CITE </w:instrText>
        </w:r>
        <w:r w:rsidR="00DC738F">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DC738F">
          <w:instrText xml:space="preserve"> ADDIN EN.CITE.DATA </w:instrText>
        </w:r>
        <w:r w:rsidR="00DC738F">
          <w:fldChar w:fldCharType="end"/>
        </w:r>
        <w:r w:rsidR="00DC738F">
          <w:fldChar w:fldCharType="separate"/>
        </w:r>
        <w:r w:rsidR="00DC738F" w:rsidRPr="005A7474">
          <w:rPr>
            <w:noProof/>
            <w:vertAlign w:val="superscript"/>
          </w:rPr>
          <w:t>19</w:t>
        </w:r>
        <w:r w:rsidR="00DC738F">
          <w:fldChar w:fldCharType="end"/>
        </w:r>
      </w:hyperlink>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p>
    <w:p w14:paraId="7AEF8E22" w14:textId="68D02CE9" w:rsidR="00265B14" w:rsidRPr="00633320" w:rsidRDefault="003336CE" w:rsidP="00F123A0">
      <w:hyperlink w:anchor="_ENREF_19" w:tooltip="Rochwerg, 2018 #2354" w:history="1"/>
    </w:p>
    <w:p w14:paraId="532CAD81" w14:textId="2477E5A8" w:rsidR="00265B14" w:rsidRPr="007B09A7" w:rsidRDefault="007B09A7" w:rsidP="00F123A0">
      <w:pPr>
        <w:rPr>
          <w:i/>
        </w:rPr>
      </w:pPr>
      <w:r>
        <w:rPr>
          <w:i/>
        </w:rPr>
        <w:t>Corticosteroids in COVID-19</w:t>
      </w:r>
    </w:p>
    <w:p w14:paraId="4876B197" w14:textId="306631E5" w:rsidR="00F56CF4" w:rsidRPr="00633320" w:rsidRDefault="00913157" w:rsidP="00F123A0">
      <w:r w:rsidRPr="00633320">
        <w:t xml:space="preserve">RECOVERY showed that dexamethasone </w:t>
      </w:r>
      <w:r w:rsidR="007B09A7">
        <w:t xml:space="preserve">at </w:t>
      </w:r>
      <w:r w:rsidR="007B09A7" w:rsidRPr="00633320">
        <w:t xml:space="preserve">a dose of 6mg </w:t>
      </w:r>
      <w:r w:rsidRPr="00633320">
        <w:t>once daily for ten days or until discharge (whichever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34099DE1" w:rsidR="00F56CF4" w:rsidRPr="00633320" w:rsidRDefault="00F56CF4" w:rsidP="00F56CF4">
      <w:r w:rsidRPr="00633320">
        <w:t>Unlike lower doses, higher doses (&gt;15mg dexamethasone) would completely saturate cytosolic glucocorticoid receptors and have enhanced non-genomic effects.</w:t>
      </w:r>
      <w:hyperlink w:anchor="_ENREF_18" w:tooltip="Stahn, 2008 #466" w:history="1"/>
      <w:r w:rsidRPr="00633320">
        <w:t xml:space="preserve"> In  conditions where rapid control of inflammatory processes are required, short-term, high to very high doses of corticosteroids are used e.g.</w:t>
      </w:r>
    </w:p>
    <w:p w14:paraId="2AF68129" w14:textId="77777777" w:rsidR="00F56CF4" w:rsidRPr="00633320" w:rsidRDefault="00F56CF4" w:rsidP="00F56CF4"/>
    <w:p w14:paraId="4DC5BAEA" w14:textId="709C1B24" w:rsidR="00F56CF4" w:rsidRPr="00633320" w:rsidRDefault="00F56CF4" w:rsidP="00942698">
      <w:pPr>
        <w:numPr>
          <w:ilvl w:val="0"/>
          <w:numId w:val="43"/>
        </w:numPr>
      </w:pPr>
      <w:r w:rsidRPr="00633320">
        <w:t xml:space="preserve">Sepsis dexamethasone </w:t>
      </w:r>
      <w:r w:rsidR="007B09A7" w:rsidRPr="00633320">
        <w:t xml:space="preserve">7.5 - 15mg </w:t>
      </w:r>
      <w:r w:rsidRPr="00633320">
        <w:t>equivalent daily</w:t>
      </w:r>
      <w:hyperlink w:anchor="_ENREF_20" w:tooltip="Rochwerg, 2018 #2354" w:history="1">
        <w:r w:rsidR="00DC738F" w:rsidRPr="00633320">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DC738F">
          <w:instrText xml:space="preserve"> ADDIN EN.CITE </w:instrText>
        </w:r>
        <w:r w:rsidR="00DC738F">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20</w:t>
        </w:r>
        <w:r w:rsidR="00DC738F" w:rsidRPr="00633320">
          <w:fldChar w:fldCharType="end"/>
        </w:r>
      </w:hyperlink>
    </w:p>
    <w:p w14:paraId="35A0859D" w14:textId="63FCABF1" w:rsidR="00F56CF4" w:rsidRPr="00633320" w:rsidRDefault="00F56CF4" w:rsidP="00942698">
      <w:pPr>
        <w:numPr>
          <w:ilvl w:val="0"/>
          <w:numId w:val="43"/>
        </w:numPr>
      </w:pPr>
      <w:r w:rsidRPr="00633320">
        <w:t xml:space="preserve">ARDS: dexamethasone </w:t>
      </w:r>
      <w:r w:rsidR="007B09A7" w:rsidRPr="00633320">
        <w:t xml:space="preserve">20mg </w:t>
      </w:r>
      <w:r w:rsidRPr="00633320">
        <w:t>for five days followed by 10mg for five days</w:t>
      </w:r>
      <w:hyperlink w:anchor="_ENREF_21" w:tooltip="Villar, 2020 #2819" w:history="1">
        <w:r w:rsidR="00DC738F" w:rsidRPr="00633320">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DC738F">
          <w:instrText xml:space="preserve"> ADDIN EN.CITE </w:instrText>
        </w:r>
        <w:r w:rsidR="00DC738F">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21</w:t>
        </w:r>
        <w:r w:rsidR="00DC738F" w:rsidRPr="00633320">
          <w:fldChar w:fldCharType="end"/>
        </w:r>
      </w:hyperlink>
    </w:p>
    <w:p w14:paraId="6A32B35F" w14:textId="7EB54BA4" w:rsidR="00F56CF4" w:rsidRPr="00633320" w:rsidRDefault="00F56CF4" w:rsidP="00942698">
      <w:pPr>
        <w:numPr>
          <w:ilvl w:val="0"/>
          <w:numId w:val="43"/>
        </w:numPr>
      </w:pPr>
      <w:r w:rsidRPr="00633320">
        <w:t xml:space="preserve">Bacterial meningitis: dexamethasone </w:t>
      </w:r>
      <w:r w:rsidR="007B09A7" w:rsidRPr="00633320">
        <w:t xml:space="preserve">40mg </w:t>
      </w:r>
      <w:r w:rsidRPr="00633320">
        <w:t>daily for four days</w:t>
      </w:r>
      <w:hyperlink w:anchor="_ENREF_22" w:tooltip="Glimaker, 2016 #464" w:history="1">
        <w:r w:rsidR="00DC738F" w:rsidRPr="00633320">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DC738F">
          <w:instrText xml:space="preserve"> ADDIN EN.CITE </w:instrText>
        </w:r>
        <w:r w:rsidR="00DC738F">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22</w:t>
        </w:r>
        <w:r w:rsidR="00DC738F" w:rsidRPr="00633320">
          <w:fldChar w:fldCharType="end"/>
        </w:r>
      </w:hyperlink>
    </w:p>
    <w:p w14:paraId="36182D76" w14:textId="507DD924" w:rsidR="00F56CF4" w:rsidRPr="00633320" w:rsidRDefault="00F56CF4" w:rsidP="00942698">
      <w:pPr>
        <w:numPr>
          <w:ilvl w:val="0"/>
          <w:numId w:val="43"/>
        </w:numPr>
      </w:pPr>
      <w:r w:rsidRPr="00633320">
        <w:t xml:space="preserve">Tuberculous Meningitis dexamethasone </w:t>
      </w:r>
      <w:r w:rsidR="007B09A7" w:rsidRPr="00633320">
        <w:t>0.4mg/k</w:t>
      </w:r>
      <w:r w:rsidR="003C491C">
        <w:t>g</w:t>
      </w:r>
      <w:r w:rsidR="007B09A7" w:rsidRPr="00633320">
        <w:t xml:space="preserve">/day </w:t>
      </w:r>
      <w:r w:rsidRPr="00633320">
        <w:t>for 7 days then reducing over 8 weeks.</w:t>
      </w:r>
      <w:hyperlink w:anchor="_ENREF_23" w:tooltip="Thwaites, 2004 #3086" w:history="1">
        <w:r w:rsidR="00DC738F" w:rsidRPr="00633320">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DC738F">
          <w:instrText xml:space="preserve"> ADDIN EN.CITE </w:instrText>
        </w:r>
        <w:r w:rsidR="00DC738F">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23</w:t>
        </w:r>
        <w:r w:rsidR="00DC738F" w:rsidRPr="00633320">
          <w:fldChar w:fldCharType="end"/>
        </w:r>
      </w:hyperlink>
    </w:p>
    <w:p w14:paraId="5894DB90" w14:textId="52D89657" w:rsidR="00F56CF4" w:rsidRPr="00633320" w:rsidRDefault="00F56CF4" w:rsidP="00942698">
      <w:pPr>
        <w:numPr>
          <w:ilvl w:val="0"/>
          <w:numId w:val="43"/>
        </w:numPr>
      </w:pPr>
      <w:r w:rsidRPr="00633320">
        <w:t xml:space="preserve">Rheumatoid arthritis flare: dexamethasone </w:t>
      </w:r>
      <w:r w:rsidR="007B09A7" w:rsidRPr="00633320">
        <w:t xml:space="preserve">120mg </w:t>
      </w:r>
      <w:r w:rsidRPr="00633320">
        <w:t>pulse therapy.</w:t>
      </w:r>
      <w:hyperlink w:anchor="_ENREF_24" w:tooltip="Sadra, 2014 #463" w:history="1">
        <w:r w:rsidR="00DC738F" w:rsidRPr="00633320">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DC738F">
          <w:instrText xml:space="preserve"> ADDIN EN.CITE </w:instrText>
        </w:r>
        <w:r w:rsidR="00DC738F">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24</w:t>
        </w:r>
        <w:r w:rsidR="00DC738F" w:rsidRPr="00633320">
          <w:fldChar w:fldCharType="end"/>
        </w:r>
      </w:hyperlink>
      <w:r w:rsidRPr="00633320">
        <w:t xml:space="preserve"> </w:t>
      </w:r>
    </w:p>
    <w:p w14:paraId="61B7F907" w14:textId="0753B9ED" w:rsidR="00F56CF4" w:rsidRPr="00633320" w:rsidRDefault="00F56CF4" w:rsidP="00942698">
      <w:pPr>
        <w:numPr>
          <w:ilvl w:val="0"/>
          <w:numId w:val="43"/>
        </w:numPr>
      </w:pPr>
      <w:r w:rsidRPr="00633320">
        <w:t xml:space="preserve">Community acquired pneumonia: dexamethasone </w:t>
      </w:r>
      <w:r w:rsidR="007B09A7" w:rsidRPr="00633320">
        <w:t xml:space="preserve">0.6mg/day </w:t>
      </w:r>
      <w:r w:rsidRPr="00633320">
        <w:t>for 2 days and methyl prednisolone 200mg /day then 80mg /day for 10 days.</w:t>
      </w:r>
      <w:hyperlink w:anchor="_ENREF_25" w:tooltip="van Woensel, 2003 #468" w:history="1">
        <w:r w:rsidR="00DC738F" w:rsidRPr="00633320">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DC738F">
          <w:instrText xml:space="preserve"> ADDIN EN.CITE </w:instrText>
        </w:r>
        <w:r w:rsidR="00DC738F">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25</w:t>
        </w:r>
        <w:r w:rsidR="00DC738F" w:rsidRPr="00633320">
          <w:fldChar w:fldCharType="end"/>
        </w:r>
      </w:hyperlink>
    </w:p>
    <w:p w14:paraId="69D979F3" w14:textId="77777777" w:rsidR="00F56CF4" w:rsidRPr="00633320" w:rsidRDefault="00F56CF4" w:rsidP="00F56CF4"/>
    <w:p w14:paraId="4F615732" w14:textId="544AFC14" w:rsidR="00052E11" w:rsidRDefault="003336CE" w:rsidP="000C0005">
      <w:pPr>
        <w:autoSpaceDE/>
        <w:autoSpaceDN/>
        <w:adjustRightInd/>
        <w:contextualSpacing w:val="0"/>
      </w:pPr>
      <w:hyperlink w:anchor="_ENREF_45" w:tooltip="Baum, 2020 #264" w:history="1"/>
      <w:r w:rsidR="00CF4E68">
        <w:rPr>
          <w:b/>
          <w:bCs w:val="0"/>
        </w:rPr>
        <w:t xml:space="preserve">Empagliflozin: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a reduced reliance on glucose, and inhibition of glycolysis.</w:t>
      </w:r>
      <w:hyperlink w:anchor="_ENREF_26" w:tooltip="Daniele, 2016 #3091" w:history="1">
        <w:r w:rsidR="00DC738F" w:rsidRPr="002F6C5D">
          <w:fldChar w:fldCharType="begin">
            <w:fldData xml:space="preserve">PEVuZE5vdGU+PENpdGU+PEF1dGhvcj5EYW5pZWxlPC9BdXRob3I+PFllYXI+MjAxNjwvWWVhcj48
UmVjTnVtPjMwOTE8L1JlY051bT48RGlzcGxheVRleHQ+PHN0eWxlIGZhY2U9InN1cGVyc2NyaXB0
Ij4yNjwvc3R5bGU+PC9EaXNwbGF5VGV4dD48cmVjb3JkPjxyZWMtbnVtYmVyPjMwOTE8L3JlYy1u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DC738F">
          <w:instrText xml:space="preserve"> ADDIN EN.CITE </w:instrText>
        </w:r>
        <w:r w:rsidR="00DC738F">
          <w:fldChar w:fldCharType="begin">
            <w:fldData xml:space="preserve">PEVuZE5vdGU+PENpdGU+PEF1dGhvcj5EYW5pZWxlPC9BdXRob3I+PFllYXI+MjAxNjwvWWVhcj48
UmVjTnVtPjMwOTE8L1JlY051bT48RGlzcGxheVRleHQ+PHN0eWxlIGZhY2U9InN1cGVyc2NyaXB0
Ij4yNjwvc3R5bGU+PC9EaXNwbGF5VGV4dD48cmVjb3JkPjxyZWMtbnVtYmVyPjMwOTE8L3JlYy1u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26</w:t>
        </w:r>
        <w:r w:rsidR="00DC738F"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TnVtPjMwOTI8L1JlY051bT48RGlzcGxheVRleHQ+PHN0eWxlIGZhY2U9InN1cGVyc2NyaXB0Ij4y
NywyODwvc3R5bGU+PC9EaXNwbGF5VGV4dD48cmVjb3JkPjxyZWMtbnVtYmVyPjMwOTI8L3JlYy1u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5A3F60">
        <w:instrText xml:space="preserve"> ADDIN EN.CITE </w:instrText>
      </w:r>
      <w:r w:rsidR="005A3F60">
        <w:fldChar w:fldCharType="begin">
          <w:fldData xml:space="preserve">PEVuZE5vdGU+PENpdGU+PEF1dGhvcj5Db2RvPC9BdXRob3I+PFllYXI+MjAyMDwvWWVhcj48UmVj
TnVtPjMwOTI8L1JlY051bT48RGlzcGxheVRleHQ+PHN0eWxlIGZhY2U9InN1cGVyc2NyaXB0Ij4y
NywyODwvc3R5bGU+PC9EaXNwbGF5VGV4dD48cmVjb3JkPjxyZWMtbnVtYmVyPjMwOTI8L3JlYy1u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5A3F60">
        <w:instrText xml:space="preserve"> ADDIN EN.CITE.DATA </w:instrText>
      </w:r>
      <w:r w:rsidR="005A3F60">
        <w:fldChar w:fldCharType="end"/>
      </w:r>
      <w:r w:rsidR="002F6C5D" w:rsidRPr="002F6C5D">
        <w:fldChar w:fldCharType="separate"/>
      </w:r>
      <w:hyperlink w:anchor="_ENREF_27" w:tooltip="Codo, 2020 #3092" w:history="1">
        <w:r w:rsidR="00DC738F" w:rsidRPr="005A3F60">
          <w:rPr>
            <w:noProof/>
            <w:vertAlign w:val="superscript"/>
          </w:rPr>
          <w:t>27</w:t>
        </w:r>
      </w:hyperlink>
      <w:r w:rsidR="005A3F60" w:rsidRPr="005A3F60">
        <w:rPr>
          <w:noProof/>
          <w:vertAlign w:val="superscript"/>
        </w:rPr>
        <w:t>,</w:t>
      </w:r>
      <w:hyperlink w:anchor="_ENREF_28" w:tooltip="Icard, 2021 #3093" w:history="1">
        <w:r w:rsidR="00DC738F" w:rsidRPr="005A3F60">
          <w:rPr>
            <w:noProof/>
            <w:vertAlign w:val="superscript"/>
          </w:rPr>
          <w:t>28</w:t>
        </w:r>
      </w:hyperlink>
      <w:r w:rsidR="002F6C5D" w:rsidRPr="002F6C5D">
        <w:rPr>
          <w:bCs w:val="0"/>
        </w:rPr>
        <w:fldChar w:fldCharType="end"/>
      </w:r>
      <w:r w:rsidR="002F6C5D" w:rsidRPr="002F6C5D">
        <w:t xml:space="preserve"> SGLT-2i rapidly improve endothelial function, possibly because of reduced oxidative stress.</w:t>
      </w:r>
      <w:hyperlink w:anchor="_ENREF_29" w:tooltip="Solini, 2017 #3094" w:history="1">
        <w:r w:rsidR="00DC738F" w:rsidRPr="002F6C5D">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 </w:instrText>
        </w:r>
        <w:r w:rsidR="00DC738F">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29</w:t>
        </w:r>
        <w:r w:rsidR="00DC738F" w:rsidRPr="002F6C5D">
          <w:rPr>
            <w:bCs w:val="0"/>
          </w:rPr>
          <w:fldChar w:fldCharType="end"/>
        </w:r>
      </w:hyperlink>
      <w:r w:rsidR="002F6C5D" w:rsidRPr="002F6C5D">
        <w:t xml:space="preserve"> SGLT-2i have significant anti-inflammatory effects, reducing levels of C-reactive protein and interleukin-6.</w:t>
      </w:r>
      <w:hyperlink w:anchor="_ENREF_30" w:tooltip="Bonnet, 2018 #3095" w:history="1">
        <w:r w:rsidR="00DC738F" w:rsidRPr="002F6C5D">
          <w:fldChar w:fldCharType="begin">
            <w:fldData xml:space="preserve">PEVuZE5vdGU+PENpdGU+PEF1dGhvcj5Cb25uZXQ8L0F1dGhvcj48WWVhcj4yMDE4PC9ZZWFyPjxS
ZWNOdW0+MzA5NTwvUmVjTnVtPjxEaXNwbGF5VGV4dD48c3R5bGUgZmFjZT0ic3VwZXJzY3JpcHQi
PjMwPC9zdHlsZT48L0Rpc3BsYXlUZXh0PjxyZWNvcmQ+PHJlYy1udW1iZXI+MzA5NTwvcmVjLW51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DC738F">
          <w:instrText xml:space="preserve"> ADDIN EN.CITE </w:instrText>
        </w:r>
        <w:r w:rsidR="00DC738F">
          <w:fldChar w:fldCharType="begin">
            <w:fldData xml:space="preserve">PEVuZE5vdGU+PENpdGU+PEF1dGhvcj5Cb25uZXQ8L0F1dGhvcj48WWVhcj4yMDE4PC9ZZWFyPjxS
ZWNOdW0+MzA5NTwvUmVjTnVtPjxEaXNwbGF5VGV4dD48c3R5bGUgZmFjZT0ic3VwZXJzY3JpcHQi
PjMwPC9zdHlsZT48L0Rpc3BsYXlUZXh0PjxyZWNvcmQ+PHJlYy1udW1iZXI+MzA5NTwvcmVjLW51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30</w:t>
        </w:r>
        <w:r w:rsidR="00DC738F" w:rsidRPr="002F6C5D">
          <w:rPr>
            <w:bCs w:val="0"/>
          </w:rPr>
          <w:fldChar w:fldCharType="end"/>
        </w:r>
      </w:hyperlink>
      <w:r w:rsidR="002F6C5D" w:rsidRPr="002F6C5D">
        <w:t xml:space="preserve"> Experimental studies have also shown reduced activation of the NLRP3 inflammasome.</w:t>
      </w:r>
      <w:hyperlink w:anchor="_ENREF_31" w:tooltip="Kim, 2020 #3096" w:history="1">
        <w:r w:rsidR="00DC738F" w:rsidRPr="002F6C5D">
          <w:fldChar w:fldCharType="begin">
            <w:fldData xml:space="preserve">PEVuZE5vdGU+PENpdGU+PEF1dGhvcj5LaW08L0F1dGhvcj48WWVhcj4yMDIwPC9ZZWFyPjxSZWNO
dW0+MzA5NjwvUmVjTnVtPjxEaXNwbGF5VGV4dD48c3R5bGUgZmFjZT0ic3VwZXJzY3JpcHQiPjMx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DC738F">
          <w:instrText xml:space="preserve"> ADDIN EN.CITE </w:instrText>
        </w:r>
        <w:r w:rsidR="00DC738F">
          <w:fldChar w:fldCharType="begin">
            <w:fldData xml:space="preserve">PEVuZE5vdGU+PENpdGU+PEF1dGhvcj5LaW08L0F1dGhvcj48WWVhcj4yMDIwPC9ZZWFyPjxSZWNO
dW0+MzA5NjwvUmVjTnVtPjxEaXNwbGF5VGV4dD48c3R5bGUgZmFjZT0ic3VwZXJzY3JpcHQiPjMx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31</w:t>
        </w:r>
        <w:r w:rsidR="00DC738F"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dXBlcnNjcmlwdCI+MzIsMzM8L3N0eWxlPjwvRGlzcGxheVRleHQ+PHJlY29yZD48cmVjLW51bWJl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5A3F60">
        <w:instrText xml:space="preserve"> ADDIN EN.CITE </w:instrText>
      </w:r>
      <w:r w:rsidR="005A3F60">
        <w:fldChar w:fldCharType="begin">
          <w:fldData xml:space="preserve">PEVuZE5vdGU+PENpdGU+PEF1dGhvcj5MYW1iZXJzIEhlZXJzcGluazwvQXV0aG9yPjxZZWFyPjIw
MTM8L1llYXI+PFJlY051bT4zMDk4PC9SZWNOdW0+PERpc3BsYXlUZXh0PjxzdHlsZSBmYWNlPSJz
dXBlcnNjcmlwdCI+MzIsMzM8L3N0eWxlPjwvRGlzcGxheVRleHQ+PHJlY29yZD48cmVjLW51bWJl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5A3F60">
        <w:instrText xml:space="preserve"> ADDIN EN.CITE.DATA </w:instrText>
      </w:r>
      <w:r w:rsidR="005A3F60">
        <w:fldChar w:fldCharType="end"/>
      </w:r>
      <w:r w:rsidR="002F6C5D" w:rsidRPr="002F6C5D">
        <w:fldChar w:fldCharType="separate"/>
      </w:r>
      <w:hyperlink w:anchor="_ENREF_32" w:tooltip="Lambers Heerspink, 2013 #3098" w:history="1">
        <w:r w:rsidR="00DC738F" w:rsidRPr="005A3F60">
          <w:rPr>
            <w:noProof/>
            <w:vertAlign w:val="superscript"/>
          </w:rPr>
          <w:t>32</w:t>
        </w:r>
      </w:hyperlink>
      <w:r w:rsidR="005A3F60" w:rsidRPr="005A3F60">
        <w:rPr>
          <w:noProof/>
          <w:vertAlign w:val="superscript"/>
        </w:rPr>
        <w:t>,</w:t>
      </w:r>
      <w:hyperlink w:anchor="_ENREF_33" w:tooltip="Ghanim, 2020 #3099" w:history="1">
        <w:r w:rsidR="00DC738F" w:rsidRPr="005A3F60">
          <w:rPr>
            <w:noProof/>
            <w:vertAlign w:val="superscript"/>
          </w:rPr>
          <w:t>33</w:t>
        </w:r>
      </w:hyperlink>
      <w:r w:rsidR="002F6C5D" w:rsidRPr="002F6C5D">
        <w:rPr>
          <w:bCs w:val="0"/>
        </w:rPr>
        <w:fldChar w:fldCharType="end"/>
      </w:r>
      <w:r w:rsidR="002F6C5D" w:rsidRPr="002F6C5D">
        <w:t xml:space="preserve"> and together with improved endothelial function</w:t>
      </w:r>
      <w:hyperlink w:anchor="_ENREF_29" w:tooltip="Solini, 2017 #3094" w:history="1">
        <w:r w:rsidR="00DC738F" w:rsidRPr="002F6C5D">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 </w:instrText>
        </w:r>
        <w:r w:rsidR="00DC738F">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29</w:t>
        </w:r>
        <w:r w:rsidR="00DC738F"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MzQsMzU8L3N0eWxlPjwvRGlzcGxheVRleHQ+PHJlY29yZD48cmVjLW51bWJlcj4zMTAwPC9yZWMt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5A3F60">
        <w:instrText xml:space="preserve"> ADDIN EN.CITE </w:instrText>
      </w:r>
      <w:r w:rsidR="005A3F60">
        <w:fldChar w:fldCharType="begin">
          <w:fldData xml:space="preserve">PEVuZE5vdGU+PENpdGU+PEF1dGhvcj5PaGFyYTwvQXV0aG9yPjxZZWFyPjIwMjA8L1llYXI+PFJl
Y051bT4zMTAwPC9SZWNOdW0+PERpc3BsYXlUZXh0PjxzdHlsZSBmYWNlPSJzdXBlcnNjcmlwdCI+
MzQsMzU8L3N0eWxlPjwvRGlzcGxheVRleHQ+PHJlY29yZD48cmVjLW51bWJlcj4zMTAwPC9yZWMt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5A3F60">
        <w:instrText xml:space="preserve"> ADDIN EN.CITE.DATA </w:instrText>
      </w:r>
      <w:r w:rsidR="005A3F60">
        <w:fldChar w:fldCharType="end"/>
      </w:r>
      <w:r w:rsidR="002F6C5D" w:rsidRPr="002F6C5D">
        <w:fldChar w:fldCharType="separate"/>
      </w:r>
      <w:hyperlink w:anchor="_ENREF_34" w:tooltip="Ohara, 2020 #3100" w:history="1">
        <w:r w:rsidR="00DC738F" w:rsidRPr="005A3F60">
          <w:rPr>
            <w:noProof/>
            <w:vertAlign w:val="superscript"/>
          </w:rPr>
          <w:t>34</w:t>
        </w:r>
      </w:hyperlink>
      <w:r w:rsidR="005A3F60" w:rsidRPr="005A3F60">
        <w:rPr>
          <w:noProof/>
          <w:vertAlign w:val="superscript"/>
        </w:rPr>
        <w:t>,</w:t>
      </w:r>
      <w:hyperlink w:anchor="_ENREF_35" w:tooltip="Griffin, 2020 #3101" w:history="1">
        <w:r w:rsidR="00DC738F" w:rsidRPr="005A3F60">
          <w:rPr>
            <w:noProof/>
            <w:vertAlign w:val="superscript"/>
          </w:rPr>
          <w:t>35</w:t>
        </w:r>
      </w:hyperlink>
      <w:r w:rsidR="002F6C5D" w:rsidRPr="002F6C5D">
        <w:rPr>
          <w:bCs w:val="0"/>
        </w:rPr>
        <w:fldChar w:fldCharType="end"/>
      </w:r>
      <w:r w:rsidR="002F6C5D" w:rsidRPr="002F6C5D">
        <w:t xml:space="preserve"> and appear to reduce pulmonary artery pressure in patients with heart failure rapidly,</w:t>
      </w:r>
      <w:hyperlink w:anchor="_ENREF_36" w:tooltip="Mullens, 2020 #3102" w:history="1">
        <w:r w:rsidR="00DC738F" w:rsidRPr="002F6C5D">
          <w:fldChar w:fldCharType="begin"/>
        </w:r>
        <w:r w:rsidR="00DC738F">
          <w:instrText xml:space="preserve"> ADDIN EN.CITE &lt;EndNote&gt;&lt;Cite&gt;&lt;Author&gt;Mullens&lt;/Author&gt;&lt;Year&gt;2020&lt;/Year&gt;&lt;RecNum&gt;3102&lt;/RecNum&gt;&lt;DisplayText&gt;&lt;style face="superscript"&gt;36&lt;/style&gt;&lt;/DisplayText&gt;&lt;record&gt;&lt;rec-number&gt;3102&lt;/rec-number&gt;&lt;foreign-keys&gt;&lt;key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DC738F" w:rsidRPr="002F6C5D">
          <w:fldChar w:fldCharType="separate"/>
        </w:r>
        <w:r w:rsidR="00DC738F" w:rsidRPr="005A3F60">
          <w:rPr>
            <w:noProof/>
            <w:vertAlign w:val="superscript"/>
          </w:rPr>
          <w:t>36</w:t>
        </w:r>
        <w:r w:rsidR="00DC738F"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The DARE-19 trial compared dapagliflozin 10 mg with placebo for 30 days among 1250 patients admitted to hospital with COVID-19 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37" w:tooltip="Kosiborod, 2021 #3110" w:history="1">
        <w:r w:rsidR="00DC738F" w:rsidRPr="00E62163">
          <w:fldChar w:fldCharType="begin">
            <w:fldData xml:space="preserve">PEVuZE5vdGU+PENpdGU+PEF1dGhvcj5Lb3NpYm9yb2Q8L0F1dGhvcj48WWVhcj4yMDIxPC9ZZWFy
PjxSZWNOdW0+MzExMDwvUmVjTnVtPjxEaXNwbGF5VGV4dD48c3R5bGUgZmFjZT0ic3VwZXJzY3Jp
cHQiPjM3PC9zdHlsZT48L0Rpc3BsYXlUZXh0PjxyZWNvcmQ+PHJlYy1udW1iZXI+MzExMDwvcmVj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DC738F">
          <w:instrText xml:space="preserve"> ADDIN EN.CITE </w:instrText>
        </w:r>
        <w:r w:rsidR="00DC738F">
          <w:fldChar w:fldCharType="begin">
            <w:fldData xml:space="preserve">PEVuZE5vdGU+PENpdGU+PEF1dGhvcj5Lb3NpYm9yb2Q8L0F1dGhvcj48WWVhcj4yMDIxPC9ZZWFy
PjxSZWNOdW0+MzExMDwvUmVjTnVtPjxEaXNwbGF5VGV4dD48c3R5bGUgZmFjZT0ic3VwZXJzY3Jp
cHQiPjM3PC9zdHlsZT48L0Rpc3BsYXlUZXh0PjxyZWNvcmQ+PHJlYy1udW1iZXI+MzExMDwvcmVj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DC738F">
          <w:instrText xml:space="preserve"> ADDIN EN.CITE.DATA </w:instrText>
        </w:r>
        <w:r w:rsidR="00DC738F">
          <w:fldChar w:fldCharType="end"/>
        </w:r>
        <w:r w:rsidR="00DC738F" w:rsidRPr="00E62163">
          <w:fldChar w:fldCharType="separate"/>
        </w:r>
        <w:r w:rsidR="00DC738F" w:rsidRPr="005A3F60">
          <w:rPr>
            <w:noProof/>
            <w:vertAlign w:val="superscript"/>
          </w:rPr>
          <w:t>37</w:t>
        </w:r>
        <w:r w:rsidR="00DC738F"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38" w:tooltip="Kumbhani, 2021 #3111" w:history="1">
        <w:r w:rsidR="00DC738F">
          <w:fldChar w:fldCharType="begin"/>
        </w:r>
        <w:r w:rsidR="00DC738F">
          <w:instrText xml:space="preserve"> ADDIN EN.CITE &lt;EndNote&gt;&lt;Cite&gt;&lt;Author&gt;Kumbhani&lt;/Author&gt;&lt;Year&gt;2021&lt;/Year&gt;&lt;RecNum&gt;3111&lt;/RecNum&gt;&lt;DisplayText&gt;&lt;style face="superscript"&gt;38&lt;/style&gt;&lt;/DisplayText&gt;&lt;record&gt;&lt;rec-number&gt;3111&lt;/rec-number&gt;&lt;foreign-keys&gt;&lt;key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DC738F">
          <w:fldChar w:fldCharType="separate"/>
        </w:r>
        <w:r w:rsidR="00DC738F" w:rsidRPr="005A3F60">
          <w:rPr>
            <w:noProof/>
            <w:vertAlign w:val="superscript"/>
          </w:rPr>
          <w:t>38</w:t>
        </w:r>
        <w:r w:rsidR="00DC738F">
          <w:fldChar w:fldCharType="end"/>
        </w:r>
      </w:hyperlink>
      <w:r w:rsidR="00E62163" w:rsidRPr="00E62163">
        <w:t xml:space="preserve"> Although this trial lacked statistical sensitivity, it supports the rationale for a larger trial.</w:t>
      </w:r>
    </w:p>
    <w:p w14:paraId="427D7A5F" w14:textId="0640C081" w:rsidR="00052E11" w:rsidRDefault="00052E11" w:rsidP="000C0005">
      <w:pPr>
        <w:autoSpaceDE/>
        <w:autoSpaceDN/>
        <w:adjustRightInd/>
        <w:contextualSpacing w:val="0"/>
      </w:pPr>
    </w:p>
    <w:p w14:paraId="00F003B9" w14:textId="358417DE" w:rsidR="001653C3" w:rsidRPr="00763074" w:rsidRDefault="00456322" w:rsidP="001653C3">
      <w:r w:rsidRPr="00763074">
        <w:rPr>
          <w:b/>
        </w:rPr>
        <w:t>Sotrovimab [UK only]:</w:t>
      </w:r>
      <w:r w:rsidR="001653C3" w:rsidRPr="00763074">
        <w:rPr>
          <w:b/>
        </w:rPr>
        <w:t xml:space="preserve"> </w:t>
      </w:r>
      <w:r w:rsidR="001653C3" w:rsidRPr="00763074">
        <w:t xml:space="preserve">Sotrovimab </w:t>
      </w:r>
      <w:r w:rsidR="00B56D16" w:rsidRPr="00763074">
        <w:t xml:space="preserve">(VIR-7831) </w:t>
      </w:r>
      <w:r w:rsidR="001653C3" w:rsidRPr="00763074">
        <w:t>is a neutralising monoclonal antibody targeting the SARS-CoV-2 spike glycoprotein receptor binding domain. It was identified by screening antibodies from a patient who had been infected during the 2003 SARS-CoV-1 outbreak, and its ability to also neutralise SARS-CoV-2 implies that its binding site is highly conserved, maybe meaning mutational escape will be difficult.</w:t>
      </w:r>
      <w:hyperlink w:anchor="_ENREF_39" w:tooltip="Pinto, 2020 #3133" w:history="1">
        <w:r w:rsidR="00DC738F">
          <w:fldChar w:fldCharType="begin">
            <w:fldData xml:space="preserve">PEVuZE5vdGU+PENpdGU+PEF1dGhvcj5QaW50bzwvQXV0aG9yPjxZZWFyPjIwMjA8L1llYXI+PFJl
Y051bT4zMTMzPC9SZWNOdW0+PERpc3BsYXlUZXh0PjxzdHlsZSBmYWNlPSJzdXBlcnNjcmlwdCI+
Mzk8L3N0eWxlPjwvRGlzcGxheVRleHQ+PHJlY29yZD48cmVjLW51bWJlcj4zMTMzPC9yZWMtbnVt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DC738F">
          <w:instrText xml:space="preserve"> ADDIN EN.CITE </w:instrText>
        </w:r>
        <w:r w:rsidR="00DC738F">
          <w:fldChar w:fldCharType="begin">
            <w:fldData xml:space="preserve">PEVuZE5vdGU+PENpdGU+PEF1dGhvcj5QaW50bzwvQXV0aG9yPjxZZWFyPjIwMjA8L1llYXI+PFJl
Y051bT4zMTMzPC9SZWNOdW0+PERpc3BsYXlUZXh0PjxzdHlsZSBmYWNlPSJzdXBlcnNjcmlwdCI+
Mzk8L3N0eWxlPjwvRGlzcGxheVRleHQ+PHJlY29yZD48cmVjLW51bWJlcj4zMTMzPC9yZWMtbnVt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DC738F">
          <w:instrText xml:space="preserve"> ADDIN EN.CITE.DATA </w:instrText>
        </w:r>
        <w:r w:rsidR="00DC738F">
          <w:fldChar w:fldCharType="end"/>
        </w:r>
        <w:r w:rsidR="00DC738F">
          <w:fldChar w:fldCharType="separate"/>
        </w:r>
        <w:r w:rsidR="00DC738F" w:rsidRPr="005A3F60">
          <w:rPr>
            <w:noProof/>
            <w:vertAlign w:val="superscript"/>
          </w:rPr>
          <w:t>39</w:t>
        </w:r>
        <w:r w:rsidR="00DC738F">
          <w:fldChar w:fldCharType="end"/>
        </w:r>
      </w:hyperlink>
      <w:r w:rsidR="001653C3" w:rsidRPr="00763074">
        <w:t xml:space="preserve"> The Fc portion of the parent antibody has been modified to extend sotrovimab’s half-life to around 49 days. It is given as a single intravenous dose and been well tolerated in clinical studies, although occasional serious hypersensitivity reactions have occurred.</w:t>
      </w:r>
    </w:p>
    <w:p w14:paraId="14D57B96" w14:textId="77777777" w:rsidR="001653C3" w:rsidRPr="00763074" w:rsidRDefault="001653C3" w:rsidP="001653C3"/>
    <w:p w14:paraId="12CB8F60" w14:textId="68A5C6EC" w:rsidR="001653C3" w:rsidRPr="00763074" w:rsidRDefault="001653C3" w:rsidP="001653C3">
      <w:r w:rsidRPr="00763074">
        <w:t>It is licenced in the UK for the treatment of COVID-19 in patients who do not require oxygen and are at high risk of developing severe disease</w:t>
      </w:r>
      <w:r w:rsidR="008F2EC2">
        <w:t xml:space="preserve"> (at a 500 mg dose)</w:t>
      </w:r>
      <w:r w:rsidRPr="00763074">
        <w:t xml:space="preserve">. The COMET-ICE trial, conducted in 583 such patients, showed that when given within five days of symptom onset it reduced the risk of hospitalisation by 85%, from 7% in the control group to 1% in the </w:t>
      </w:r>
      <w:r w:rsidRPr="00763074">
        <w:lastRenderedPageBreak/>
        <w:t>sotrovimab group.</w:t>
      </w:r>
      <w:hyperlink w:anchor="_ENREF_40" w:tooltip="Gupta, 2021 #3134" w:history="1">
        <w:r w:rsidR="00DC738F">
          <w:fldChar w:fldCharType="begin">
            <w:fldData xml:space="preserve">PEVuZE5vdGU+PENpdGU+PEF1dGhvcj5HdXB0YTwvQXV0aG9yPjxZZWFyPjIwMjE8L1llYXI+PFJl
Y051bT4zMTM0PC9SZWNOdW0+PERpc3BsYXlUZXh0PjxzdHlsZSBmYWNlPSJzdXBlcnNjcmlwdCI+
NDA8L3N0eWxlPjwvRGlzcGxheVRleHQ+PHJlY29yZD48cmVjLW51bWJlcj4zMTM0PC9yZWMtbnVt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DC738F">
          <w:instrText xml:space="preserve"> ADDIN EN.CITE </w:instrText>
        </w:r>
        <w:r w:rsidR="00DC738F">
          <w:fldChar w:fldCharType="begin">
            <w:fldData xml:space="preserve">PEVuZE5vdGU+PENpdGU+PEF1dGhvcj5HdXB0YTwvQXV0aG9yPjxZZWFyPjIwMjE8L1llYXI+PFJl
Y051bT4zMTM0PC9SZWNOdW0+PERpc3BsYXlUZXh0PjxzdHlsZSBmYWNlPSJzdXBlcnNjcmlwdCI+
NDA8L3N0eWxlPjwvRGlzcGxheVRleHQ+PHJlY29yZD48cmVjLW51bWJlcj4zMTM0PC9yZWMtbnVt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DC738F">
          <w:instrText xml:space="preserve"> ADDIN EN.CITE.DATA </w:instrText>
        </w:r>
        <w:r w:rsidR="00DC738F">
          <w:fldChar w:fldCharType="end"/>
        </w:r>
        <w:r w:rsidR="00DC738F">
          <w:fldChar w:fldCharType="separate"/>
        </w:r>
        <w:r w:rsidR="00DC738F" w:rsidRPr="005A3F60">
          <w:rPr>
            <w:noProof/>
            <w:vertAlign w:val="superscript"/>
          </w:rPr>
          <w:t>40</w:t>
        </w:r>
        <w:r w:rsidR="00DC738F">
          <w:fldChar w:fldCharType="end"/>
        </w:r>
      </w:hyperlink>
      <w:r w:rsidR="00B56D16" w:rsidRPr="00763074">
        <w:t xml:space="preserve"> Evidence in</w:t>
      </w:r>
      <w:r w:rsidRPr="00763074">
        <w:t xml:space="preserve"> hospitalised patients is limited, and the sotrovimab arm of ACTIV-3 was stopped due to futility after recruiting 344 participants, although no safety concerns were raised.</w:t>
      </w:r>
      <w:hyperlink w:anchor="_ENREF_41" w:tooltip="National Institute for Health, 2021 #3136" w:history="1">
        <w:r w:rsidR="00DC738F">
          <w:fldChar w:fldCharType="begin"/>
        </w:r>
        <w:r w:rsidR="00DC738F">
          <w:instrText xml:space="preserve"> ADDIN EN.CITE &lt;EndNote&gt;&lt;Cite&gt;&lt;Author&gt;National Institute for Health&lt;/Author&gt;&lt;Year&gt;2021&lt;/Year&gt;&lt;RecNum&gt;3136&lt;/RecNum&gt;&lt;DisplayText&gt;&lt;style face="superscript"&gt;41&lt;/style&gt;&lt;/DisplayText&gt;&lt;record&gt;&lt;rec-number&gt;3136&lt;/rec-number&gt;&lt;foreign-keys&gt;&lt;key app="EN" db-id="vp2a2svem50pwkeae50pesxbrvzrpwssv2s9" timestamp="1639392798"&gt;3136&lt;/key&gt;&lt;/foreign-keys&gt;&lt;ref-type name="Web Page"&gt;12&lt;/ref-type&gt;&lt;contributors&gt;&lt;authors&gt;&lt;author&gt;National Institute for Health,&lt;/author&gt;&lt;/authors&gt;&lt;/contributors&gt;&lt;titles&gt;&lt;title&gt;NIH-Sponsored ACTIV-3 Clinical Trial Closes Enrollment into Two Sub-Studies&lt;/title&gt;&lt;/titles&gt;&lt;dates&gt;&lt;year&gt;2021&lt;/year&gt;&lt;/dates&gt;&lt;urls&gt;&lt;related-urls&gt;&lt;url&gt;https://www.nih.gov/news-events/news-releases/nih-sponsored-activ-3-clinical-trial-closes-enrollment-into-two-sub-studies&lt;/url&gt;&lt;/related-urls&gt;&lt;/urls&gt;&lt;custom2&gt;13-Dec-2021&lt;/custom2&gt;&lt;/record&gt;&lt;/Cite&gt;&lt;/EndNote&gt;</w:instrText>
        </w:r>
        <w:r w:rsidR="00DC738F">
          <w:fldChar w:fldCharType="separate"/>
        </w:r>
        <w:r w:rsidR="00DC738F" w:rsidRPr="005A3F60">
          <w:rPr>
            <w:noProof/>
            <w:vertAlign w:val="superscript"/>
          </w:rPr>
          <w:t>41</w:t>
        </w:r>
        <w:r w:rsidR="00DC738F">
          <w:fldChar w:fldCharType="end"/>
        </w:r>
      </w:hyperlink>
      <w:r w:rsidRPr="00763074">
        <w:t xml:space="preserve"> However, by recruiting around 10,000 patients, RECOVERY subsequently showed that another neutralising monoclonal antibody treatment (</w:t>
      </w:r>
      <w:r w:rsidR="00181280">
        <w:t>casirivimab+imdevimab</w:t>
      </w:r>
      <w:r w:rsidRPr="00763074">
        <w:t>) reduced mortality by 20% in hospitalised patients who were anti-spike antibody negative at baseline.</w:t>
      </w:r>
    </w:p>
    <w:p w14:paraId="56FE142D" w14:textId="77777777" w:rsidR="001653C3" w:rsidRPr="00763074" w:rsidRDefault="001653C3" w:rsidP="001653C3"/>
    <w:p w14:paraId="26480E13" w14:textId="64C8A3E6" w:rsidR="001653C3" w:rsidRPr="00763074" w:rsidRDefault="001653C3" w:rsidP="001653C3">
      <w:r w:rsidRPr="00763074">
        <w:t xml:space="preserve">The Omicron SARS-CoV-2 variant </w:t>
      </w:r>
      <w:r w:rsidR="00B56D16" w:rsidRPr="00763074">
        <w:t xml:space="preserve">that emerged in late 2021 </w:t>
      </w:r>
      <w:r w:rsidRPr="00763074">
        <w:t xml:space="preserve">has </w:t>
      </w:r>
      <w:r w:rsidR="001B40CD" w:rsidRPr="00763074">
        <w:t>multiple</w:t>
      </w:r>
      <w:r w:rsidR="00B56D16" w:rsidRPr="00763074">
        <w:t xml:space="preserve"> </w:t>
      </w:r>
      <w:r w:rsidRPr="00763074">
        <w:t xml:space="preserve">spike </w:t>
      </w:r>
      <w:r w:rsidR="00B56D16" w:rsidRPr="00763074">
        <w:t>protein mutations, which</w:t>
      </w:r>
      <w:r w:rsidRPr="00763074">
        <w:t xml:space="preserve"> have led to its rapid expansion in immune populations. These also appear to </w:t>
      </w:r>
      <w:r w:rsidR="001B40CD" w:rsidRPr="00763074">
        <w:t>cause near</w:t>
      </w:r>
      <w:r w:rsidRPr="00763074">
        <w:t xml:space="preserve"> complete loss of neutralising activity by the monoclonal antibodies in </w:t>
      </w:r>
      <w:r w:rsidR="00181280">
        <w:t>casirivimab+imdevimab,</w:t>
      </w:r>
      <w:hyperlink w:anchor="_ENREF_42" w:tooltip="Wilhelm, 2021 #3137" w:history="1">
        <w:r w:rsidR="00DC738F">
          <w:fldChar w:fldCharType="begin"/>
        </w:r>
        <w:r w:rsidR="00DC738F">
          <w:instrText xml:space="preserve"> ADDIN EN.CITE &lt;EndNote&gt;&lt;Cite&gt;&lt;Author&gt;Wilhelm&lt;/Author&gt;&lt;Year&gt;2021&lt;/Year&gt;&lt;RecNum&gt;3137&lt;/RecNum&gt;&lt;DisplayText&gt;&lt;style face="superscript"&gt;42&lt;/style&gt;&lt;/DisplayText&gt;&lt;record&gt;&lt;rec-number&gt;3137&lt;/rec-number&gt;&lt;foreign-keys&gt;&lt;key app="EN" db-id="vp2a2svem50pwkeae50pesxbrvzrpwssv2s9" timestamp="1639392872"&gt;3137&lt;/key&gt;&lt;/foreign-keys&gt;&lt;ref-type name="Journal Article"&gt;17&lt;/ref-type&gt;&lt;contributors&gt;&lt;authors&gt;&lt;author&gt;Wilhelm, A.&lt;/author&gt;&lt;author&gt;Widera, M.&lt;/author&gt;&lt;author&gt;Grikscheit, K.&lt;/author&gt;&lt;author&gt;Topta, T.&lt;/author&gt;&lt;author&gt;Schenk, B.&lt;/author&gt;&lt;author&gt;Pallas, C.&lt;/author&gt;&lt;author&gt;Metzler, M.&lt;/author&gt;&lt;author&gt;Kohmer, N.&lt;/author&gt;&lt;author&gt;Hoehl, S.&lt;/author&gt;&lt;author&gt;Helfritz, F.A.&lt;/author&gt;&lt;author&gt;Wolf, T.&lt;/author&gt;&lt;author&gt;Goetsch, U.&lt;/author&gt;&lt;author&gt;Ciesek, S.&lt;/author&gt;&lt;/authors&gt;&lt;/contributors&gt;&lt;titles&gt;&lt;title&gt;Reduced Neutralization of SARS-CoV-2 Omicron Variant by Vaccine Sera and monoclonal antibodies&lt;/title&gt;&lt;secondary-title&gt;MedRxiv&lt;/secondary-title&gt;&lt;/titles&gt;&lt;periodical&gt;&lt;full-title&gt;medRxiv&lt;/full-title&gt;&lt;/periodical&gt;&lt;dates&gt;&lt;year&gt;2021&lt;/year&gt;&lt;/dates&gt;&lt;urls&gt;&lt;/urls&gt;&lt;electronic-resource-num&gt;https://doi.org/10.1101/2021.12.07.21267432 &lt;/electronic-resource-num&gt;&lt;/record&gt;&lt;/Cite&gt;&lt;/EndNote&gt;</w:instrText>
        </w:r>
        <w:r w:rsidR="00DC738F">
          <w:fldChar w:fldCharType="separate"/>
        </w:r>
        <w:r w:rsidR="00DC738F" w:rsidRPr="005A3F60">
          <w:rPr>
            <w:noProof/>
            <w:vertAlign w:val="superscript"/>
          </w:rPr>
          <w:t>42</w:t>
        </w:r>
        <w:r w:rsidR="00DC738F">
          <w:fldChar w:fldCharType="end"/>
        </w:r>
      </w:hyperlink>
      <w:r w:rsidRPr="00763074">
        <w:t xml:space="preserve"> </w:t>
      </w:r>
      <w:r w:rsidR="00181280">
        <w:t>and reduce the neutralising activity of Sotrovimab about 10-fold</w:t>
      </w:r>
      <w:r w:rsidRPr="00763074">
        <w:t>.</w:t>
      </w:r>
      <w:r w:rsidR="00763074">
        <w:fldChar w:fldCharType="begin">
          <w:fldData xml:space="preserve">PEVuZE5vdGU+PENpdGU+PEF1dGhvcj5DYXRoY2FydDwvQXV0aG9yPjxZZWFyPjIwMjE8L1llYXI+
PFJlY051bT4zMTM4PC9SZWNOdW0+PERpc3BsYXlUZXh0PjxzdHlsZSBmYWNlPSJzdXBlcnNjcmlw
dCI+NDMsNDQ8L3N0eWxlPjwvRGlzcGxheVRleHQ+PHJlY29yZD48cmVjLW51bWJlcj4zMTM4PC9y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5A3F60">
        <w:instrText xml:space="preserve"> ADDIN EN.CITE </w:instrText>
      </w:r>
      <w:r w:rsidR="005A3F60">
        <w:fldChar w:fldCharType="begin">
          <w:fldData xml:space="preserve">PEVuZE5vdGU+PENpdGU+PEF1dGhvcj5DYXRoY2FydDwvQXV0aG9yPjxZZWFyPjIwMjE8L1llYXI+
PFJlY051bT4zMTM4PC9SZWNOdW0+PERpc3BsYXlUZXh0PjxzdHlsZSBmYWNlPSJzdXBlcnNjcmlw
dCI+NDMsNDQ8L3N0eWxlPjwvRGlzcGxheVRleHQ+PHJlY29yZD48cmVjLW51bWJlcj4zMTM4PC9y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5A3F60">
        <w:instrText xml:space="preserve"> ADDIN EN.CITE.DATA </w:instrText>
      </w:r>
      <w:r w:rsidR="005A3F60">
        <w:fldChar w:fldCharType="end"/>
      </w:r>
      <w:r w:rsidR="00763074">
        <w:fldChar w:fldCharType="separate"/>
      </w:r>
      <w:hyperlink w:anchor="_ENREF_43" w:tooltip="Cathcart, 2021 #3138" w:history="1">
        <w:r w:rsidR="00DC738F" w:rsidRPr="005A3F60">
          <w:rPr>
            <w:noProof/>
            <w:vertAlign w:val="superscript"/>
          </w:rPr>
          <w:t>43</w:t>
        </w:r>
      </w:hyperlink>
      <w:r w:rsidR="005A3F60" w:rsidRPr="005A3F60">
        <w:rPr>
          <w:noProof/>
          <w:vertAlign w:val="superscript"/>
        </w:rPr>
        <w:t>,</w:t>
      </w:r>
      <w:hyperlink w:anchor="_ENREF_44" w:tooltip="Cao, 2021 #3141" w:history="1">
        <w:r w:rsidR="00DC738F" w:rsidRPr="005A3F60">
          <w:rPr>
            <w:noProof/>
            <w:vertAlign w:val="superscript"/>
          </w:rPr>
          <w:t>44</w:t>
        </w:r>
      </w:hyperlink>
      <w:r w:rsidR="00763074">
        <w:fldChar w:fldCharType="end"/>
      </w:r>
      <w:r w:rsidR="00181280">
        <w:t xml:space="preserve"> Data comparing the peak and day 29 concentrations following 2.4 g casirivimab+imdevimab and 500 mg Sotrovimab demonstrate much lower concentrations of Sotrovimab.</w:t>
      </w:r>
      <w:hyperlink w:anchor="_ENREF_45" w:tooltip="GlaxoSmithKline, 2021 #3142" w:history="1">
        <w:r w:rsidR="00DC738F">
          <w:fldChar w:fldCharType="begin"/>
        </w:r>
        <w:r w:rsidR="00DC738F">
          <w:instrText xml:space="preserve"> ADDIN EN.CITE &lt;EndNote&gt;&lt;Cite&gt;&lt;Author&gt;GlaxoSmithKline&lt;/Author&gt;&lt;Year&gt;2021&lt;/Year&gt;&lt;RecNum&gt;3142&lt;/RecNum&gt;&lt;DisplayText&gt;&lt;style face="superscript"&gt;45&lt;/style&gt;&lt;/DisplayText&gt;&lt;record&gt;&lt;rec-number&gt;3142&lt;/rec-number&gt;&lt;foreign-keys&gt;&lt;key app="EN" db-id="vp2a2svem50pwkeae50pesxbrvzrpwssv2s9" timestamp="1639430829"&gt;3142&lt;/key&gt;&lt;/foreign-keys&gt;&lt;ref-type name="Report"&gt;27&lt;/ref-type&gt;&lt;contributors&gt;&lt;authors&gt;&lt;author&gt;GlaxoSmithKline,&lt;/author&gt;&lt;/authors&gt;&lt;/contributors&gt;&lt;titles&gt;&lt;title&gt;Xevudy - summary of product characteristics&lt;/title&gt;&lt;/titles&gt;&lt;dates&gt;&lt;year&gt;2021&lt;/year&gt;&lt;/dates&gt;&lt;urls&gt;&lt;/urls&gt;&lt;/record&gt;&lt;/Cite&gt;&lt;/EndNote&gt;</w:instrText>
        </w:r>
        <w:r w:rsidR="00DC738F">
          <w:fldChar w:fldCharType="separate"/>
        </w:r>
        <w:r w:rsidR="00DC738F" w:rsidRPr="005A3F60">
          <w:rPr>
            <w:noProof/>
            <w:vertAlign w:val="superscript"/>
          </w:rPr>
          <w:t>45</w:t>
        </w:r>
        <w:r w:rsidR="00DC738F">
          <w:fldChar w:fldCharType="end"/>
        </w:r>
      </w:hyperlink>
      <w:r w:rsidR="00181280">
        <w:t xml:space="preserve"> These pharmacodynamics and pharmacokinetic considerations underly the selection of a 1000 mg dose in this trial. The published safety of Sotrovimab and higher doses of other anti-spike human monoclonal antibodies  (including the 8g dose of casirivimab+imdevimab used in RECOVERY) do not suggest a safety concern with this increased dose.</w:t>
      </w:r>
      <w:r w:rsidRPr="00763074">
        <w:t xml:space="preserve"> </w:t>
      </w:r>
    </w:p>
    <w:p w14:paraId="109ADC9C" w14:textId="4914576D" w:rsidR="00456322" w:rsidRPr="00763074" w:rsidRDefault="00456322" w:rsidP="000C0005">
      <w:pPr>
        <w:autoSpaceDE/>
        <w:autoSpaceDN/>
        <w:adjustRightInd/>
        <w:contextualSpacing w:val="0"/>
        <w:rPr>
          <w:b/>
        </w:rPr>
      </w:pPr>
    </w:p>
    <w:p w14:paraId="044DB609" w14:textId="0C1C7419" w:rsidR="001653C3" w:rsidRPr="00763074" w:rsidRDefault="00456322" w:rsidP="001653C3">
      <w:pPr>
        <w:rPr>
          <w:shd w:val="clear" w:color="auto" w:fill="FFFFFF"/>
        </w:rPr>
      </w:pPr>
      <w:r w:rsidRPr="00763074">
        <w:rPr>
          <w:b/>
        </w:rPr>
        <w:t>Molnupiravir [UK only]:</w:t>
      </w:r>
      <w:r w:rsidR="001653C3" w:rsidRPr="00763074">
        <w:rPr>
          <w:b/>
        </w:rPr>
        <w:t xml:space="preserve"> </w:t>
      </w:r>
      <w:r w:rsidR="001653C3" w:rsidRPr="00763074">
        <w:t xml:space="preserve">Molnupiravir is a prodrug of the ribonucloside analogue N-hydroxycytidine (NHC), being rapidly converted into this form in plasma after </w:t>
      </w:r>
      <w:r w:rsidR="001B40CD" w:rsidRPr="00763074">
        <w:t>absorption</w:t>
      </w:r>
      <w:r w:rsidR="001653C3" w:rsidRPr="00763074">
        <w:t>. NHC is then converted into the active triphosphate form in host cells by endogenous kinases. The SARS-CoV-2 viral RNA polymerase incorporates this into nascent viral RNA, resulting in copying errors that accumulate every replication cycle, ultimately preventing replication by a mechan</w:t>
      </w:r>
      <w:r w:rsidR="00E67160" w:rsidRPr="00763074">
        <w:t xml:space="preserve">ism known as </w:t>
      </w:r>
      <w:r w:rsidR="001653C3" w:rsidRPr="00763074">
        <w:t xml:space="preserve">error catastrophe. This </w:t>
      </w:r>
      <w:r w:rsidR="00E67160" w:rsidRPr="00763074">
        <w:t xml:space="preserve">molecular </w:t>
      </w:r>
      <w:r w:rsidR="001653C3" w:rsidRPr="00763074">
        <w:t>target is conserved between Coronaviruses, and appears to have a high genetic barrier to resistance.</w:t>
      </w:r>
      <w:hyperlink w:anchor="_ENREF_46" w:tooltip="Agostini, 2019 #3135" w:history="1">
        <w:r w:rsidR="00DC738F">
          <w:fldChar w:fldCharType="begin">
            <w:fldData xml:space="preserve">PEVuZE5vdGU+PENpdGU+PEF1dGhvcj5BZ29zdGluaTwvQXV0aG9yPjxZZWFyPjIwMTk8L1llYXI+
PFJlY051bT4zMTM1PC9SZWNOdW0+PERpc3BsYXlUZXh0PjxzdHlsZSBmYWNlPSJzdXBlcnNjcmlw
dCI+NDY8L3N0eWxlPjwvRGlzcGxheVRleHQ+PHJlY29yZD48cmVjLW51bWJlcj4zMTM1PC9yZWMt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DC738F">
          <w:instrText xml:space="preserve"> ADDIN EN.CITE </w:instrText>
        </w:r>
        <w:r w:rsidR="00DC738F">
          <w:fldChar w:fldCharType="begin">
            <w:fldData xml:space="preserve">PEVuZE5vdGU+PENpdGU+PEF1dGhvcj5BZ29zdGluaTwvQXV0aG9yPjxZZWFyPjIwMTk8L1llYXI+
PFJlY051bT4zMTM1PC9SZWNOdW0+PERpc3BsYXlUZXh0PjxzdHlsZSBmYWNlPSJzdXBlcnNjcmlw
dCI+NDY8L3N0eWxlPjwvRGlzcGxheVRleHQ+PHJlY29yZD48cmVjLW51bWJlcj4zMTM1PC9yZWMt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DC738F">
          <w:instrText xml:space="preserve"> ADDIN EN.CITE.DATA </w:instrText>
        </w:r>
        <w:r w:rsidR="00DC738F">
          <w:fldChar w:fldCharType="end"/>
        </w:r>
        <w:r w:rsidR="00DC738F">
          <w:fldChar w:fldCharType="separate"/>
        </w:r>
        <w:r w:rsidR="00DC738F" w:rsidRPr="005A3F60">
          <w:rPr>
            <w:noProof/>
            <w:vertAlign w:val="superscript"/>
          </w:rPr>
          <w:t>46</w:t>
        </w:r>
        <w:r w:rsidR="00DC738F">
          <w:fldChar w:fldCharType="end"/>
        </w:r>
      </w:hyperlink>
      <w:r w:rsidR="001653C3" w:rsidRPr="00763074">
        <w:rPr>
          <w:shd w:val="clear" w:color="auto" w:fill="FFFFFF"/>
        </w:rPr>
        <w:t xml:space="preserve"> </w:t>
      </w:r>
      <w:r w:rsidR="00E67160" w:rsidRPr="00763074">
        <w:rPr>
          <w:shd w:val="clear" w:color="auto" w:fill="FFFFFF"/>
        </w:rPr>
        <w:t>Molnupiravir</w:t>
      </w:r>
      <w:r w:rsidR="001653C3" w:rsidRPr="00763074">
        <w:rPr>
          <w:shd w:val="clear" w:color="auto" w:fill="FFFFFF"/>
        </w:rPr>
        <w:t xml:space="preserve"> is given orally and has been well tolerated in clinical studies so far, with infrequent reports of gastrointestinal and allergic reactions.</w:t>
      </w:r>
    </w:p>
    <w:p w14:paraId="54F600B9" w14:textId="77777777" w:rsidR="001B40CD" w:rsidRPr="00763074" w:rsidRDefault="001B40CD" w:rsidP="001653C3"/>
    <w:p w14:paraId="344D292C" w14:textId="79470DB0" w:rsidR="001653C3" w:rsidRDefault="001653C3" w:rsidP="001653C3">
      <w:pPr>
        <w:rPr>
          <w:shd w:val="clear" w:color="auto" w:fill="FFFFFF"/>
        </w:rPr>
      </w:pPr>
      <w:r w:rsidRPr="00763074">
        <w:t xml:space="preserve">Molnupiravir is licensed in the United Kingdom for the treatment of mild-moderate COVID-19 within 5 days of symptom onset. In the MOVe-OUT </w:t>
      </w:r>
      <w:r w:rsidR="000E0AE2" w:rsidRPr="00763074">
        <w:t>trial</w:t>
      </w:r>
      <w:r w:rsidRPr="00763074">
        <w:t xml:space="preserve"> of 1433 </w:t>
      </w:r>
      <w:r w:rsidR="00E67160" w:rsidRPr="00763074">
        <w:t>such patients</w:t>
      </w:r>
      <w:r w:rsidRPr="00763074">
        <w:t xml:space="preserve"> it reduced the risk of hospitalisation or death by 30%, from 9.7% in the placebo group to 6.8% in molnupirav</w:t>
      </w:r>
      <w:r w:rsidR="00E67160" w:rsidRPr="00763074">
        <w:t>ir group</w:t>
      </w:r>
      <w:r w:rsidRPr="00763074">
        <w:rPr>
          <w:shd w:val="clear" w:color="auto" w:fill="FFFFFF"/>
        </w:rPr>
        <w:t>.</w:t>
      </w:r>
      <w:hyperlink w:anchor="_ENREF_47" w:tooltip="Merck, 2021 #3139" w:history="1">
        <w:r w:rsidR="00DC738F">
          <w:rPr>
            <w:shd w:val="clear" w:color="auto" w:fill="FFFFFF"/>
          </w:rPr>
          <w:fldChar w:fldCharType="begin"/>
        </w:r>
        <w:r w:rsidR="00DC738F">
          <w:rPr>
            <w:shd w:val="clear" w:color="auto" w:fill="FFFFFF"/>
          </w:rPr>
          <w:instrText xml:space="preserve"> ADDIN EN.CITE &lt;EndNote&gt;&lt;Cite&gt;&lt;Author&gt;Merck&lt;/Author&gt;&lt;Year&gt;2021&lt;/Year&gt;&lt;RecNum&gt;3139&lt;/RecNum&gt;&lt;DisplayText&gt;&lt;style face="superscript"&gt;47&lt;/style&gt;&lt;/DisplayText&gt;&lt;record&gt;&lt;rec-number&gt;3139&lt;/rec-number&gt;&lt;foreign-keys&gt;&lt;key app="EN" db-id="vp2a2svem50pwkeae50pesxbrvzrpwssv2s9" timestamp="1639393240"&gt;3139&lt;/key&gt;&lt;/foreign-keys&gt;&lt;ref-type name="Web Page"&gt;12&lt;/ref-type&gt;&lt;contributors&gt;&lt;authors&gt;&lt;author&gt;Merck&lt;/author&gt;&lt;/authors&gt;&lt;/contributors&gt;&lt;titles&gt;&lt;title&gt;Merck announces results from MOVe-OUT Study&lt;/title&gt;&lt;/titles&gt;&lt;dates&gt;&lt;year&gt;2021&lt;/year&gt;&lt;/dates&gt;&lt;urls&gt;&lt;related-urls&gt;&lt;url&gt;https://www.merck.com/news/merck-and-ridgeback-biotherapeutics-provide-update-on-results-from-move-out-study-of-molnupiravir-an-investigational-oral-antiviral-medicine-in-at-risk-adults-with-mild-to-moderate-covid-19/&lt;/url&gt;&lt;/related-urls&gt;&lt;/urls&gt;&lt;custom2&gt;13-Dec-2021&lt;/custom2&gt;&lt;/record&gt;&lt;/Cite&gt;&lt;/EndNote&gt;</w:instrText>
        </w:r>
        <w:r w:rsidR="00DC738F">
          <w:rPr>
            <w:shd w:val="clear" w:color="auto" w:fill="FFFFFF"/>
          </w:rPr>
          <w:fldChar w:fldCharType="separate"/>
        </w:r>
        <w:r w:rsidR="00DC738F" w:rsidRPr="005A3F60">
          <w:rPr>
            <w:noProof/>
            <w:shd w:val="clear" w:color="auto" w:fill="FFFFFF"/>
            <w:vertAlign w:val="superscript"/>
          </w:rPr>
          <w:t>47</w:t>
        </w:r>
        <w:r w:rsidR="00DC738F">
          <w:rPr>
            <w:shd w:val="clear" w:color="auto" w:fill="FFFFFF"/>
          </w:rPr>
          <w:fldChar w:fldCharType="end"/>
        </w:r>
      </w:hyperlink>
      <w:r w:rsidRPr="00763074">
        <w:rPr>
          <w:shd w:val="clear" w:color="auto" w:fill="FFFFFF"/>
        </w:rPr>
        <w:t xml:space="preserve"> Evidence in hospitalised patients is limited, and the MOVe-IN </w:t>
      </w:r>
      <w:r w:rsidR="000E0AE2" w:rsidRPr="00763074">
        <w:rPr>
          <w:shd w:val="clear" w:color="auto" w:fill="FFFFFF"/>
        </w:rPr>
        <w:t>trial</w:t>
      </w:r>
      <w:r w:rsidRPr="00763074">
        <w:rPr>
          <w:shd w:val="clear" w:color="auto" w:fill="FFFFFF"/>
        </w:rPr>
        <w:t xml:space="preserve"> </w:t>
      </w:r>
      <w:r w:rsidR="00AF249A" w:rsidRPr="00763074">
        <w:rPr>
          <w:shd w:val="clear" w:color="auto" w:fill="FFFFFF"/>
        </w:rPr>
        <w:t>randomised patients 1:1:1:1 to placebo vs. molnupiravir at 3 different doses</w:t>
      </w:r>
      <w:r w:rsidR="00480AE8">
        <w:rPr>
          <w:shd w:val="clear" w:color="auto" w:fill="FFFFFF"/>
        </w:rPr>
        <w:t xml:space="preserve"> (200mg, 400mg, 800mg)</w:t>
      </w:r>
      <w:r w:rsidR="00480AE8" w:rsidRPr="00DB77B1">
        <w:rPr>
          <w:shd w:val="clear" w:color="auto" w:fill="FFFFFF"/>
        </w:rPr>
        <w:t xml:space="preserve">. </w:t>
      </w:r>
      <w:r w:rsidR="00480AE8">
        <w:rPr>
          <w:shd w:val="clear" w:color="auto" w:fill="FFFFFF"/>
        </w:rPr>
        <w:t>T</w:t>
      </w:r>
      <w:r w:rsidR="00480AE8" w:rsidRPr="00DB77B1">
        <w:rPr>
          <w:shd w:val="clear" w:color="auto" w:fill="FFFFFF"/>
        </w:rPr>
        <w:t xml:space="preserve">his </w:t>
      </w:r>
      <w:r w:rsidR="00480AE8">
        <w:rPr>
          <w:shd w:val="clear" w:color="auto" w:fill="FFFFFF"/>
        </w:rPr>
        <w:t xml:space="preserve">study </w:t>
      </w:r>
      <w:r w:rsidR="00480AE8" w:rsidRPr="00DB77B1">
        <w:rPr>
          <w:shd w:val="clear" w:color="auto" w:fill="FFFFFF"/>
        </w:rPr>
        <w:t>was abandoned after recruiting 304 inpatients as the manufacturer decided it was unlikely to demonstrate clinical benefit, although no safety concerns were raised</w:t>
      </w:r>
      <w:r w:rsidR="00480AE8">
        <w:rPr>
          <w:shd w:val="clear" w:color="auto" w:fill="FFFFFF"/>
        </w:rPr>
        <w:t>.</w:t>
      </w:r>
      <w:hyperlink w:anchor="_ENREF_48" w:tooltip="Merck, 2021 #3140" w:history="1">
        <w:r w:rsidR="00DC738F">
          <w:rPr>
            <w:shd w:val="clear" w:color="auto" w:fill="FFFFFF"/>
          </w:rPr>
          <w:fldChar w:fldCharType="begin"/>
        </w:r>
        <w:r w:rsidR="00DC738F">
          <w:rPr>
            <w:shd w:val="clear" w:color="auto" w:fill="FFFFFF"/>
          </w:rPr>
          <w:instrText xml:space="preserve"> ADDIN EN.CITE &lt;EndNote&gt;&lt;Cite&gt;&lt;Author&gt;Merck&lt;/Author&gt;&lt;Year&gt;2021&lt;/Year&gt;&lt;RecNum&gt;3140&lt;/RecNum&gt;&lt;DisplayText&gt;&lt;style face="superscript"&gt;48&lt;/style&gt;&lt;/DisplayText&gt;&lt;record&gt;&lt;rec-number&gt;3140&lt;/rec-number&gt;&lt;foreign-keys&gt;&lt;key app="EN" db-id="vp2a2svem50pwkeae50pesxbrvzrpwssv2s9" timestamp="1639393293"&gt;3140&lt;/key&gt;&lt;/foreign-keys&gt;&lt;ref-type name="Web Page"&gt;12&lt;/ref-type&gt;&lt;contributors&gt;&lt;authors&gt;&lt;author&gt;Merck&lt;/author&gt;&lt;/authors&gt;&lt;/contributors&gt;&lt;titles&gt;&lt;title&gt;Merck progress update&lt;/title&gt;&lt;/titles&gt;&lt;dates&gt;&lt;year&gt;2021&lt;/year&gt;&lt;/dates&gt;&lt;urls&gt;&lt;related-urls&gt;&lt;url&gt;https://www.merck.com/news/merck-and-ridgeback-biotherapeutics-provide-update-on-progress-of-clinical-development-program-for-molnupiravir-an-investigational-oral-therapeutic-for-the-treatment-of-mild-to-moderate-covid-19/&lt;/url&gt;&lt;/related-urls&gt;&lt;/urls&gt;&lt;custom2&gt;13-Dec-2021&lt;/custom2&gt;&lt;/record&gt;&lt;/Cite&gt;&lt;/EndNote&gt;</w:instrText>
        </w:r>
        <w:r w:rsidR="00DC738F">
          <w:rPr>
            <w:shd w:val="clear" w:color="auto" w:fill="FFFFFF"/>
          </w:rPr>
          <w:fldChar w:fldCharType="separate"/>
        </w:r>
        <w:r w:rsidR="00DC738F" w:rsidRPr="005A3F60">
          <w:rPr>
            <w:noProof/>
            <w:shd w:val="clear" w:color="auto" w:fill="FFFFFF"/>
            <w:vertAlign w:val="superscript"/>
          </w:rPr>
          <w:t>48</w:t>
        </w:r>
        <w:r w:rsidR="00DC738F">
          <w:rPr>
            <w:shd w:val="clear" w:color="auto" w:fill="FFFFFF"/>
          </w:rPr>
          <w:fldChar w:fldCharType="end"/>
        </w:r>
      </w:hyperlink>
      <w:r w:rsidRPr="00763074">
        <w:rPr>
          <w:shd w:val="clear" w:color="auto" w:fill="FFFFFF"/>
        </w:rPr>
        <w:t xml:space="preserve"> However, the study was underpowered to identify moderate but important benefits in hospitalised patients, so a larger trial is needed.</w:t>
      </w:r>
    </w:p>
    <w:p w14:paraId="06DC328D" w14:textId="4205F13D" w:rsidR="004C4524" w:rsidRDefault="004C4524" w:rsidP="001653C3">
      <w:pPr>
        <w:rPr>
          <w:shd w:val="clear" w:color="auto" w:fill="FFFFFF"/>
        </w:rPr>
      </w:pPr>
    </w:p>
    <w:p w14:paraId="2E0CC081" w14:textId="77777777" w:rsidR="00B66772" w:rsidRDefault="00B66772" w:rsidP="00B66772">
      <w:pPr>
        <w:rPr>
          <w:shd w:val="clear" w:color="auto" w:fill="FFFFFF"/>
        </w:rPr>
      </w:pPr>
      <w:r>
        <w:rPr>
          <w:b/>
          <w:shd w:val="clear" w:color="auto" w:fill="FFFFFF"/>
        </w:rPr>
        <w:t>Paxlovid [UK only]:</w:t>
      </w:r>
      <w:r>
        <w:rPr>
          <w:shd w:val="clear" w:color="auto" w:fill="FFFFFF"/>
        </w:rPr>
        <w:t xml:space="preserve"> Paxlovid is a combination of PF-07321332 (nirmatrelvir) and ritonavir. Nirmatrelvir is a 3-chymotrypsin-like protease inhibitor which inhibits cleavage of polyproteins involved in viral replication.</w:t>
      </w:r>
      <w:hyperlink w:anchor="_ENREF_49" w:tooltip="Owen, 2021 #3143" w:history="1">
        <w:r>
          <w:rPr>
            <w:shd w:val="clear" w:color="auto" w:fill="FFFFFF"/>
          </w:rPr>
          <w:fldChar w:fldCharType="begin">
            <w:fldData xml:space="preserve">PEVuZE5vdGU+PENpdGU+PEF1dGhvcj5Pd2VuPC9BdXRob3I+PFllYXI+MjAyMTwvWWVhcj48UmVj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==
</w:fldData>
          </w:fldChar>
        </w:r>
        <w:r>
          <w:rPr>
            <w:shd w:val="clear" w:color="auto" w:fill="FFFFFF"/>
          </w:rPr>
          <w:instrText xml:space="preserve"> ADDIN EN.CITE </w:instrText>
        </w:r>
        <w:r>
          <w:rPr>
            <w:shd w:val="clear" w:color="auto" w:fill="FFFFFF"/>
          </w:rPr>
          <w:fldChar w:fldCharType="begin">
            <w:fldData xml:space="preserve">PEVuZE5vdGU+PENpdGU+PEF1dGhvcj5Pd2VuPC9BdXRob3I+PFllYXI+MjAyMTwvWWVhcj48UmVj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==
</w:fldData>
          </w:fldChar>
        </w:r>
        <w:r>
          <w:rPr>
            <w:shd w:val="clear" w:color="auto" w:fill="FFFFFF"/>
          </w:rPr>
          <w:instrText xml:space="preserve"> ADDIN EN.CITE.DATA </w:instrText>
        </w:r>
        <w:r>
          <w:rPr>
            <w:shd w:val="clear" w:color="auto" w:fill="FFFFFF"/>
          </w:rPr>
        </w:r>
        <w:r>
          <w:rPr>
            <w:shd w:val="clear" w:color="auto" w:fill="FFFFFF"/>
          </w:rPr>
          <w:fldChar w:fldCharType="end"/>
        </w:r>
        <w:r>
          <w:rPr>
            <w:shd w:val="clear" w:color="auto" w:fill="FFFFFF"/>
          </w:rPr>
        </w:r>
        <w:r>
          <w:rPr>
            <w:shd w:val="clear" w:color="auto" w:fill="FFFFFF"/>
          </w:rPr>
          <w:fldChar w:fldCharType="separate"/>
        </w:r>
        <w:r w:rsidRPr="005A3F60">
          <w:rPr>
            <w:noProof/>
            <w:shd w:val="clear" w:color="auto" w:fill="FFFFFF"/>
            <w:vertAlign w:val="superscript"/>
          </w:rPr>
          <w:t>49</w:t>
        </w:r>
        <w:r>
          <w:rPr>
            <w:shd w:val="clear" w:color="auto" w:fill="FFFFFF"/>
          </w:rPr>
          <w:fldChar w:fldCharType="end"/>
        </w:r>
      </w:hyperlink>
      <w:r>
        <w:rPr>
          <w:shd w:val="clear" w:color="auto" w:fill="FFFFFF"/>
        </w:rPr>
        <w:t xml:space="preserve"> It is packaged with ritonavir which inhibits its CYP3A-dependent metabolism and hence increases the plasma concentration of nirmatrelvir. It is approved in the UK for the treatment of adults with COVID-19 who do not require supplemental oxygen and are at increased risk of progression to severe COVID-19.</w:t>
      </w:r>
      <w:hyperlink w:anchor="_ENREF_50" w:tooltip="Medicines and Healthcare products Regulatory Agency, 2021 #3146" w:history="1">
        <w:r>
          <w:rPr>
            <w:shd w:val="clear" w:color="auto" w:fill="FFFFFF"/>
          </w:rPr>
          <w:fldChar w:fldCharType="begin"/>
        </w:r>
        <w:r>
          <w:rPr>
            <w:shd w:val="clear" w:color="auto" w:fill="FFFFFF"/>
          </w:rPr>
          <w:instrText xml:space="preserve"> ADDIN EN.CITE &lt;EndNote&gt;&lt;Cite&gt;&lt;Author&gt;Medicines and Healthcare products Regulatory Agency&lt;/Author&gt;&lt;Year&gt;2021&lt;/Year&gt;&lt;RecNum&gt;3146&lt;/RecNum&gt;&lt;DisplayText&gt;&lt;style face="superscript"&gt;50&lt;/style&gt;&lt;/DisplayText&gt;&lt;record&gt;&lt;rec-number&gt;3146&lt;/rec-number&gt;&lt;foreign-keys&gt;&lt;key app="EN" db-id="vp2a2svem50pwkeae50pesxbrvzrpwssv2s9" timestamp="1641895694"&gt;3146&lt;/key&gt;&lt;/foreign-keys&gt;&lt;ref-type name="Web Page"&gt;12&lt;/ref-type&gt;&lt;contributors&gt;&lt;authors&gt;&lt;author&gt;Medicines and Healthcare products Regulatory Agency,&lt;/author&gt;&lt;/authors&gt;&lt;/contributors&gt;&lt;titles&gt;&lt;title&gt;Regulatory approval of Paxlovid&lt;/title&gt;&lt;/titles&gt;&lt;number&gt;13-Jan-2022&lt;/number&gt;&lt;dates&gt;&lt;year&gt;2021&lt;/year&gt;&lt;/dates&gt;&lt;urls&gt;&lt;related-urls&gt;&lt;url&gt;https://www.gov.uk/government/publications/regulatory-approval-of-paxlovid&lt;/url&gt;&lt;/related-urls&gt;&lt;/urls&gt;&lt;/record&gt;&lt;/Cite&gt;&lt;/EndNote&gt;</w:instrText>
        </w:r>
        <w:r>
          <w:rPr>
            <w:shd w:val="clear" w:color="auto" w:fill="FFFFFF"/>
          </w:rPr>
          <w:fldChar w:fldCharType="separate"/>
        </w:r>
        <w:r w:rsidRPr="005A3F60">
          <w:rPr>
            <w:noProof/>
            <w:shd w:val="clear" w:color="auto" w:fill="FFFFFF"/>
            <w:vertAlign w:val="superscript"/>
          </w:rPr>
          <w:t>50</w:t>
        </w:r>
        <w:r>
          <w:rPr>
            <w:shd w:val="clear" w:color="auto" w:fill="FFFFFF"/>
          </w:rPr>
          <w:fldChar w:fldCharType="end"/>
        </w:r>
      </w:hyperlink>
    </w:p>
    <w:p w14:paraId="3A41EB1B" w14:textId="77777777" w:rsidR="00B66772" w:rsidRDefault="00B66772" w:rsidP="00B66772">
      <w:pPr>
        <w:rPr>
          <w:shd w:val="clear" w:color="auto" w:fill="FFFFFF"/>
        </w:rPr>
      </w:pPr>
    </w:p>
    <w:p w14:paraId="33911759" w14:textId="0DE54746" w:rsidR="00E37AF7" w:rsidRPr="00BB4E0E" w:rsidRDefault="00B66772" w:rsidP="00B66772">
      <w:r w:rsidRPr="00B01A96">
        <w:rPr>
          <w:shd w:val="clear" w:color="auto" w:fill="FFFFFF"/>
        </w:rPr>
        <w:t xml:space="preserve">Its approval is based on the interim analysis of the EPIC-HR trial in which </w:t>
      </w:r>
      <w:r>
        <w:rPr>
          <w:shd w:val="clear" w:color="auto" w:fill="FFFFFF"/>
        </w:rPr>
        <w:t>2246</w:t>
      </w:r>
      <w:r w:rsidRPr="00B01A96">
        <w:rPr>
          <w:shd w:val="clear" w:color="auto" w:fill="FFFFFF"/>
        </w:rPr>
        <w:t xml:space="preserve"> participants with COVID-19 (symptom onset ≤5 days previously) were randomised to receive Paxlovid </w:t>
      </w:r>
      <w:r w:rsidRPr="00B01A96">
        <w:rPr>
          <w:shd w:val="clear" w:color="auto" w:fill="FFFFFF"/>
        </w:rPr>
        <w:lastRenderedPageBreak/>
        <w:t>(300/100 mg) or placebo twice daily for 5 days. The primary outcome is the proportion of participants with COVID-19 related hospitalisation or death within 28 days of randomisa</w:t>
      </w:r>
      <w:r>
        <w:rPr>
          <w:shd w:val="clear" w:color="auto" w:fill="FFFFFF"/>
        </w:rPr>
        <w:t>tion. In the interim analysis,</w:t>
      </w:r>
      <w:r w:rsidRPr="005D044E">
        <w:rPr>
          <w:shd w:val="clear" w:color="auto" w:fill="FFFFFF"/>
        </w:rPr>
        <w:t xml:space="preserve"> </w:t>
      </w:r>
      <w:r>
        <w:rPr>
          <w:shd w:val="clear" w:color="auto" w:fill="FFFFFF"/>
        </w:rPr>
        <w:t>8/1037</w:t>
      </w:r>
      <w:r w:rsidRPr="00B01A96">
        <w:rPr>
          <w:shd w:val="clear" w:color="auto" w:fill="FFFFFF"/>
        </w:rPr>
        <w:t xml:space="preserve"> (</w:t>
      </w:r>
      <w:r>
        <w:rPr>
          <w:shd w:val="clear" w:color="auto" w:fill="FFFFFF"/>
        </w:rPr>
        <w:t>0.8</w:t>
      </w:r>
      <w:r w:rsidRPr="00B01A96">
        <w:rPr>
          <w:shd w:val="clear" w:color="auto" w:fill="FFFFFF"/>
        </w:rPr>
        <w:t xml:space="preserve">%) allocated Paxlovid </w:t>
      </w:r>
      <w:r w:rsidRPr="00B01A96">
        <w:rPr>
          <w:i/>
          <w:shd w:val="clear" w:color="auto" w:fill="FFFFFF"/>
        </w:rPr>
        <w:t>vs</w:t>
      </w:r>
      <w:r w:rsidRPr="00B01A96">
        <w:rPr>
          <w:shd w:val="clear" w:color="auto" w:fill="FFFFFF"/>
        </w:rPr>
        <w:t xml:space="preserve"> </w:t>
      </w:r>
      <w:r>
        <w:rPr>
          <w:shd w:val="clear" w:color="auto" w:fill="FFFFFF"/>
        </w:rPr>
        <w:t>66</w:t>
      </w:r>
      <w:r w:rsidRPr="00B01A96">
        <w:rPr>
          <w:shd w:val="clear" w:color="auto" w:fill="FFFFFF"/>
        </w:rPr>
        <w:t>/</w:t>
      </w:r>
      <w:r>
        <w:rPr>
          <w:shd w:val="clear" w:color="auto" w:fill="FFFFFF"/>
        </w:rPr>
        <w:t>1046</w:t>
      </w:r>
      <w:r w:rsidRPr="00B01A96">
        <w:rPr>
          <w:shd w:val="clear" w:color="auto" w:fill="FFFFFF"/>
        </w:rPr>
        <w:t xml:space="preserve"> (6.</w:t>
      </w:r>
      <w:r>
        <w:rPr>
          <w:shd w:val="clear" w:color="auto" w:fill="FFFFFF"/>
        </w:rPr>
        <w:t>3</w:t>
      </w:r>
      <w:r w:rsidRPr="00B01A96">
        <w:rPr>
          <w:shd w:val="clear" w:color="auto" w:fill="FFFFFF"/>
        </w:rPr>
        <w:t>%) allocated placebo</w:t>
      </w:r>
      <w:r>
        <w:rPr>
          <w:shd w:val="clear" w:color="auto" w:fill="FFFFFF"/>
        </w:rPr>
        <w:t>.</w:t>
      </w:r>
      <w:hyperlink w:anchor="_ENREF_51" w:tooltip="Food and Drug Administration, 2021 #3147" w:history="1">
        <w:r w:rsidRPr="00B01A96">
          <w:rPr>
            <w:shd w:val="clear" w:color="auto" w:fill="FFFFFF"/>
          </w:rPr>
          <w:fldChar w:fldCharType="begin"/>
        </w:r>
        <w:r>
          <w:rPr>
            <w:shd w:val="clear" w:color="auto" w:fill="FFFFFF"/>
          </w:rPr>
          <w:instrText xml:space="preserve"> ADDIN EN.CITE &lt;EndNote&gt;&lt;Cite&gt;&lt;Author&gt;Food and Drug Administration&lt;/Author&gt;&lt;Year&gt;2021&lt;/Year&gt;&lt;RecNum&gt;3147&lt;/RecNum&gt;&lt;DisplayText&gt;&lt;style face="superscript"&gt;51&lt;/style&gt;&lt;/DisplayText&gt;&lt;record&gt;&lt;rec-number&gt;3147&lt;/rec-number&gt;&lt;foreign-keys&gt;&lt;key app="EN" db-id="vp2a2svem50pwkeae50pesxbrvzrpwssv2s9" timestamp="1641932286"&gt;3147&lt;/key&gt;&lt;/foreign-keys&gt;&lt;ref-type name="Standard"&gt;58&lt;/ref-type&gt;&lt;contributors&gt;&lt;authors&gt;&lt;author&gt;Food and Drug Administration,&lt;/author&gt;&lt;/authors&gt;&lt;/contributors&gt;&lt;titles&gt;&lt;title&gt;Fact sheet for healthcare providers: emergency use authorisation for Paxlovid.&lt;/title&gt;&lt;/titles&gt;&lt;dates&gt;&lt;year&gt;2021&lt;/year&gt;&lt;/dates&gt;&lt;urls&gt;&lt;/urls&gt;&lt;/record&gt;&lt;/Cite&gt;&lt;/EndNote&gt;</w:instrText>
        </w:r>
        <w:r w:rsidRPr="00B01A96">
          <w:rPr>
            <w:shd w:val="clear" w:color="auto" w:fill="FFFFFF"/>
          </w:rPr>
          <w:fldChar w:fldCharType="separate"/>
        </w:r>
        <w:r w:rsidRPr="005A3F60">
          <w:rPr>
            <w:noProof/>
            <w:shd w:val="clear" w:color="auto" w:fill="FFFFFF"/>
            <w:vertAlign w:val="superscript"/>
          </w:rPr>
          <w:t>51</w:t>
        </w:r>
        <w:r w:rsidRPr="00B01A96">
          <w:rPr>
            <w:shd w:val="clear" w:color="auto" w:fill="FFFFFF"/>
          </w:rPr>
          <w:fldChar w:fldCharType="end"/>
        </w:r>
      </w:hyperlink>
      <w:r w:rsidRPr="00B01A96">
        <w:rPr>
          <w:shd w:val="clear" w:color="auto" w:fill="FFFFFF"/>
        </w:rPr>
        <w:t xml:space="preserve"> </w:t>
      </w:r>
      <w:r>
        <w:rPr>
          <w:shd w:val="clear" w:color="auto" w:fill="FFFFFF"/>
        </w:rPr>
        <w:t>In an interim analysis of 774 participants, a</w:t>
      </w:r>
      <w:r w:rsidRPr="00B01A96">
        <w:rPr>
          <w:shd w:val="clear" w:color="auto" w:fill="FFFFFF"/>
        </w:rPr>
        <w:t xml:space="preserve">dverse events were similar between the two groups: 19% among those allocated Paxlovid </w:t>
      </w:r>
      <w:r w:rsidRPr="00B01A96">
        <w:rPr>
          <w:i/>
          <w:shd w:val="clear" w:color="auto" w:fill="FFFFFF"/>
        </w:rPr>
        <w:t xml:space="preserve">vs </w:t>
      </w:r>
      <w:r w:rsidRPr="00B01A96">
        <w:rPr>
          <w:shd w:val="clear" w:color="auto" w:fill="FFFFFF"/>
        </w:rPr>
        <w:t xml:space="preserve">21% among those allocated placebo. Most were mild; only 1.7% </w:t>
      </w:r>
      <w:r w:rsidRPr="00B01A96">
        <w:rPr>
          <w:i/>
          <w:shd w:val="clear" w:color="auto" w:fill="FFFFFF"/>
        </w:rPr>
        <w:t>vs</w:t>
      </w:r>
      <w:r w:rsidRPr="00B01A96">
        <w:rPr>
          <w:shd w:val="clear" w:color="auto" w:fill="FFFFFF"/>
        </w:rPr>
        <w:t xml:space="preserve"> 6.6% were serious and 2.1% </w:t>
      </w:r>
      <w:r w:rsidRPr="00B01A96">
        <w:rPr>
          <w:i/>
          <w:shd w:val="clear" w:color="auto" w:fill="FFFFFF"/>
        </w:rPr>
        <w:t xml:space="preserve">vs </w:t>
      </w:r>
      <w:r>
        <w:rPr>
          <w:shd w:val="clear" w:color="auto" w:fill="FFFFFF"/>
        </w:rPr>
        <w:t>4.1% led to discontinuation.</w:t>
      </w:r>
      <w:hyperlink w:anchor="_ENREF_52" w:tooltip="Pfizer, 2021 #3145" w:history="1">
        <w:r>
          <w:rPr>
            <w:shd w:val="clear" w:color="auto" w:fill="FFFFFF"/>
          </w:rPr>
          <w:fldChar w:fldCharType="begin"/>
        </w:r>
        <w:r>
          <w:rPr>
            <w:shd w:val="clear" w:color="auto" w:fill="FFFFFF"/>
          </w:rPr>
          <w:instrText xml:space="preserve"> ADDIN EN.CITE &lt;EndNote&gt;&lt;Cite&gt;&lt;Author&gt;Pfizer&lt;/Author&gt;&lt;Year&gt;2021&lt;/Year&gt;&lt;RecNum&gt;3145&lt;/RecNum&gt;&lt;DisplayText&gt;&lt;style face="superscript"&gt;52&lt;/style&gt;&lt;/DisplayText&gt;&lt;record&gt;&lt;rec-number&gt;3145&lt;/rec-number&gt;&lt;foreign-keys&gt;&lt;key app="EN" db-id="vp2a2svem50pwkeae50pesxbrvzrpwssv2s9" timestamp="1641895576"&gt;3145&lt;/key&gt;&lt;/foreign-keys&gt;&lt;ref-type name="Electronic Article"&gt;43&lt;/ref-type&gt;&lt;contributors&gt;&lt;authors&gt;&lt;author&gt;Pfizer&lt;/author&gt;&lt;/authors&gt;&lt;/contributors&gt;&lt;titles&gt;&lt;title&gt;Summary of Product Characteristics for Paxlovid&lt;/title&gt;&lt;/titles&gt;&lt;section&gt;31-Dec-2021&lt;/section&gt;&lt;dates&gt;&lt;year&gt;2021&lt;/year&gt;&lt;pub-dates&gt;&lt;date&gt;13-Jan-2022&lt;/date&gt;&lt;/pub-dates&gt;&lt;/dates&gt;&lt;urls&gt;&lt;/urls&gt;&lt;/record&gt;&lt;/Cite&gt;&lt;/EndNote&gt;</w:instrText>
        </w:r>
        <w:r>
          <w:rPr>
            <w:shd w:val="clear" w:color="auto" w:fill="FFFFFF"/>
          </w:rPr>
          <w:fldChar w:fldCharType="separate"/>
        </w:r>
        <w:r w:rsidRPr="005A3F60">
          <w:rPr>
            <w:noProof/>
            <w:shd w:val="clear" w:color="auto" w:fill="FFFFFF"/>
            <w:vertAlign w:val="superscript"/>
          </w:rPr>
          <w:t>52</w:t>
        </w:r>
        <w:r>
          <w:rPr>
            <w:shd w:val="clear" w:color="auto" w:fill="FFFFFF"/>
          </w:rPr>
          <w:fldChar w:fldCharType="end"/>
        </w:r>
      </w:hyperlink>
      <w:r>
        <w:rPr>
          <w:shd w:val="clear" w:color="auto" w:fill="FFFFFF"/>
        </w:rPr>
        <w:t xml:space="preserve"> SARS-CoV-2 main protease polymorphisms associated with reduced sensitivity to nirmatrelvir have been identified.</w:t>
      </w:r>
      <w:hyperlink w:anchor="_ENREF_51" w:tooltip="Food and Drug Administration, 2021 #3147" w:history="1">
        <w:r>
          <w:rPr>
            <w:shd w:val="clear" w:color="auto" w:fill="FFFFFF"/>
          </w:rPr>
          <w:fldChar w:fldCharType="begin"/>
        </w:r>
        <w:r>
          <w:rPr>
            <w:shd w:val="clear" w:color="auto" w:fill="FFFFFF"/>
          </w:rPr>
          <w:instrText xml:space="preserve"> ADDIN EN.CITE &lt;EndNote&gt;&lt;Cite&gt;&lt;Author&gt;Food and Drug Administration&lt;/Author&gt;&lt;Year&gt;2021&lt;/Year&gt;&lt;RecNum&gt;3147&lt;/RecNum&gt;&lt;DisplayText&gt;&lt;style face="superscript"&gt;51&lt;/style&gt;&lt;/DisplayText&gt;&lt;record&gt;&lt;rec-number&gt;3147&lt;/rec-number&gt;&lt;foreign-keys&gt;&lt;key app="EN" db-id="vp2a2svem50pwkeae50pesxbrvzrpwssv2s9" timestamp="1641932286"&gt;3147&lt;/key&gt;&lt;/foreign-keys&gt;&lt;ref-type name="Standard"&gt;58&lt;/ref-type&gt;&lt;contributors&gt;&lt;authors&gt;&lt;author&gt;Food and Drug Administration,&lt;/author&gt;&lt;/authors&gt;&lt;/contributors&gt;&lt;titles&gt;&lt;title&gt;Fact sheet for healthcare providers: emergency use authorisation for Paxlovid.&lt;/title&gt;&lt;/titles&gt;&lt;dates&gt;&lt;year&gt;2021&lt;/year&gt;&lt;/dates&gt;&lt;urls&gt;&lt;/urls&gt;&lt;/record&gt;&lt;/Cite&gt;&lt;/EndNote&gt;</w:instrText>
        </w:r>
        <w:r>
          <w:rPr>
            <w:shd w:val="clear" w:color="auto" w:fill="FFFFFF"/>
          </w:rPr>
          <w:fldChar w:fldCharType="separate"/>
        </w:r>
        <w:r w:rsidRPr="005A3F60">
          <w:rPr>
            <w:noProof/>
            <w:shd w:val="clear" w:color="auto" w:fill="FFFFFF"/>
            <w:vertAlign w:val="superscript"/>
          </w:rPr>
          <w:t>51</w:t>
        </w:r>
        <w:r>
          <w:rPr>
            <w:shd w:val="clear" w:color="auto" w:fill="FFFFFF"/>
          </w:rPr>
          <w:fldChar w:fldCharType="end"/>
        </w:r>
      </w:hyperlink>
      <w:r>
        <w:rPr>
          <w:shd w:val="clear" w:color="auto" w:fill="FFFFFF"/>
        </w:rPr>
        <w:t xml:space="preserve"> Their frequency and clinical significance is not yet known. Cross-resistance between nirmatrelvir and anti-SARS-CoV-2 monoclonal antibodies, molnupiravir or remdesivir are not expected given their different mechanisms of action.</w:t>
      </w:r>
    </w:p>
    <w:p w14:paraId="12FFAA67" w14:textId="77777777" w:rsidR="00456322" w:rsidRDefault="00456322" w:rsidP="000C0005">
      <w:pPr>
        <w:autoSpaceDE/>
        <w:autoSpaceDN/>
        <w:adjustRightInd/>
        <w:contextualSpacing w:val="0"/>
      </w:pPr>
    </w:p>
    <w:p w14:paraId="7C7BBD63" w14:textId="7730C7DB" w:rsidR="00052E11" w:rsidRDefault="00052E11" w:rsidP="00052E11">
      <w:pPr>
        <w:autoSpaceDE/>
        <w:autoSpaceDN/>
        <w:adjustRightInd/>
        <w:contextualSpacing w:val="0"/>
      </w:pPr>
      <w:r w:rsidRPr="009B53F7">
        <w:rPr>
          <w:b/>
          <w:bCs w:val="0"/>
        </w:rPr>
        <w:t xml:space="preserve">Baloxavir </w:t>
      </w:r>
      <w:r>
        <w:rPr>
          <w:b/>
          <w:bCs w:val="0"/>
        </w:rPr>
        <w:t>m</w:t>
      </w:r>
      <w:r w:rsidRPr="009B53F7">
        <w:rPr>
          <w:b/>
          <w:bCs w:val="0"/>
        </w:rPr>
        <w:t>arboxi</w:t>
      </w:r>
      <w:r>
        <w:rPr>
          <w:b/>
          <w:bCs w:val="0"/>
        </w:rPr>
        <w:t xml:space="preserve">l [UK only]: </w:t>
      </w:r>
      <w:r w:rsidRPr="009B53F7">
        <w:t>Baloxavir marboxil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baloxavir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in individuals aged 12 years and</w:t>
      </w:r>
      <w:r>
        <w:t xml:space="preserve"> older. Baloxavir is given in 2 oral doses</w:t>
      </w:r>
      <w:r w:rsidR="009C1271">
        <w:t xml:space="preserve"> (on day 1 and day 4)</w:t>
      </w:r>
      <w:r>
        <w:t xml:space="preserve"> and is well tolerated, with allergic reactions being the only reported adverse reactions. </w:t>
      </w:r>
    </w:p>
    <w:p w14:paraId="321D7640" w14:textId="77777777" w:rsidR="00052E11" w:rsidRDefault="00052E11" w:rsidP="00052E11">
      <w:pPr>
        <w:autoSpaceDE/>
        <w:autoSpaceDN/>
        <w:adjustRightInd/>
        <w:contextualSpacing w:val="0"/>
      </w:pPr>
    </w:p>
    <w:p w14:paraId="2F4E55AF" w14:textId="61339F63" w:rsidR="00052E11" w:rsidRDefault="00052E11" w:rsidP="00052E11">
      <w:pPr>
        <w:autoSpaceDE/>
        <w:autoSpaceDN/>
        <w:adjustRightInd/>
        <w:contextualSpacing w:val="0"/>
      </w:pPr>
      <w:r>
        <w:t xml:space="preserve">Baloxavir is not approved for the treatment of complicated influenza. A phase III placebo-controlled trial of baloxavir in adults hospitalised with severe influenza (Flagstone </w:t>
      </w:r>
      <w:r w:rsidRPr="00293432">
        <w:t>NCT03684044</w:t>
      </w:r>
      <w:r>
        <w:t>) did not find a significant reduction in the primary endpoint of time to clinical improvement (personal communication, Roche). However, time to clinical improvement, time to clinical response, influenza related complications, mortality, and time to cessation of viral shedding were all in favour of baloxavir. Fewer adverse events were observed in the baloxavir arm than in the standard of care arm. The Flagstone trial was small, comparing 214 subjects who received baloxavir with 125 who received usual care alone, and a larger study is need to determine whether baloxavir has modest but clinically relevant benefit in patients hospit</w:t>
      </w:r>
      <w:r w:rsidR="003C491C">
        <w:t>a</w:t>
      </w:r>
      <w:r>
        <w:t>lised with influenza.</w:t>
      </w:r>
    </w:p>
    <w:p w14:paraId="28120750" w14:textId="77777777" w:rsidR="00052E11" w:rsidRDefault="00052E11" w:rsidP="00052E11">
      <w:pPr>
        <w:autoSpaceDE/>
        <w:autoSpaceDN/>
        <w:adjustRightInd/>
        <w:contextualSpacing w:val="0"/>
      </w:pPr>
    </w:p>
    <w:p w14:paraId="56AF50F7" w14:textId="74035412" w:rsidR="00052E11" w:rsidRDefault="00052E11" w:rsidP="00052E11">
      <w:pPr>
        <w:autoSpaceDE/>
        <w:autoSpaceDN/>
        <w:adjustRightInd/>
        <w:contextualSpacing w:val="0"/>
        <w:rPr>
          <w:b/>
          <w:bCs w:val="0"/>
        </w:rPr>
      </w:pPr>
      <w:r>
        <w:rPr>
          <w:b/>
          <w:bCs w:val="0"/>
        </w:rPr>
        <w:t xml:space="preserve">Oseltamivir [UK only]: </w:t>
      </w:r>
    </w:p>
    <w:p w14:paraId="1EC209D2" w14:textId="0E8D48C1" w:rsidR="00052E11" w:rsidRPr="007D5DB4" w:rsidRDefault="00052E11" w:rsidP="00052E11">
      <w:pPr>
        <w:autoSpaceDE/>
        <w:autoSpaceDN/>
        <w:adjustRightInd/>
        <w:contextualSpacing w:val="0"/>
      </w:pPr>
      <w:r w:rsidRPr="007D5DB4">
        <w:t xml:space="preserve">The </w:t>
      </w:r>
      <w:r>
        <w:t>neuraminidase inhibitors (oseltamivir and zanamivir)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Wellcome Trust, and most clincians would welcome such a trial.</w:t>
      </w:r>
      <w:r>
        <w:fldChar w:fldCharType="begin"/>
      </w:r>
      <w:r w:rsidR="005A3F60">
        <w:instrText xml:space="preserve"> ADDIN EN.CITE &lt;EndNote&gt;&lt;Cite&gt;&lt;Author&gt;Bradbury&lt;/Author&gt;&lt;Year&gt;2018&lt;/Year&gt;&lt;RecNum&gt;3112&lt;/RecNum&gt;&lt;DisplayText&gt;&lt;style face="superscript"&gt;53,54&lt;/style&gt;&lt;/DisplayText&gt;&lt;record&gt;&lt;rec-number&gt;3112&lt;/rec-number&gt;&lt;foreign-keys&gt;&lt;key app="EN" db-id="vp2a2svem50pwkeae50pesxbrvzrpwssv2s9" timestamp="1631709654"&gt;3112&lt;/key&gt;&lt;/foreign-keys&gt;&lt;ref-type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Sciences&lt;/Author&gt;&lt;Year&gt;2015&lt;/Year&gt;&lt;RecNum&gt;3113&lt;/RecNum&gt;&lt;record&gt;&lt;rec-number&gt;3113&lt;/rec-number&gt;&lt;foreign-keys&gt;&lt;key app="EN" db-id="vp2a2svem50pwkeae50pesxbrvzrpwssv2s9" timestamp="1631709892"&gt;3113&lt;/key&gt;&lt;/foreign-keys&gt;&lt;ref-type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r>
        <w:fldChar w:fldCharType="separate"/>
      </w:r>
      <w:hyperlink w:anchor="_ENREF_53" w:tooltip="Bradbury, 2018 #3112" w:history="1">
        <w:r w:rsidR="00DC738F" w:rsidRPr="005A3F60">
          <w:rPr>
            <w:noProof/>
            <w:vertAlign w:val="superscript"/>
          </w:rPr>
          <w:t>53</w:t>
        </w:r>
      </w:hyperlink>
      <w:r w:rsidR="005A3F60" w:rsidRPr="005A3F60">
        <w:rPr>
          <w:noProof/>
          <w:vertAlign w:val="superscript"/>
        </w:rPr>
        <w:t>,</w:t>
      </w:r>
      <w:hyperlink w:anchor="_ENREF_54" w:tooltip="Academy of Medical Sciences, 2015 #3113" w:history="1">
        <w:r w:rsidR="00DC738F" w:rsidRPr="005A3F60">
          <w:rPr>
            <w:noProof/>
            <w:vertAlign w:val="superscript"/>
          </w:rPr>
          <w:t>54</w:t>
        </w:r>
      </w:hyperlink>
      <w:r>
        <w:fldChar w:fldCharType="end"/>
      </w:r>
      <w:r w:rsidR="009C1271">
        <w:t xml:space="preserve"> The duration of treatment (5 days, or 10 days if the patient is immunosuppressed in the opinion of the managing clinician) is the same as that used in clinical practice and in the Summary of Product Characteristics.</w:t>
      </w:r>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113884B7" w14:textId="2CC09DE4" w:rsidR="00A86BD1" w:rsidRPr="00633320" w:rsidRDefault="00B4591A" w:rsidP="008F2EC2">
      <w:pPr>
        <w:pStyle w:val="Heading2"/>
      </w:pPr>
      <w:bookmarkStart w:id="525" w:name="_Toc97376115"/>
      <w:bookmarkStart w:id="526" w:name="_Toc36962158"/>
      <w:bookmarkStart w:id="527" w:name="_Toc36962222"/>
      <w:bookmarkStart w:id="528" w:name="_Toc37064437"/>
      <w:bookmarkStart w:id="529" w:name="_Toc37107086"/>
      <w:bookmarkStart w:id="530" w:name="_Toc37107324"/>
      <w:bookmarkStart w:id="531" w:name="_Ref34817979"/>
      <w:bookmarkStart w:id="532" w:name="_Toc37107325"/>
      <w:bookmarkStart w:id="533" w:name="_Toc38099279"/>
      <w:bookmarkStart w:id="534" w:name="_Toc44674876"/>
      <w:bookmarkStart w:id="535" w:name="_Toc97376116"/>
      <w:bookmarkStart w:id="536" w:name="_Toc246777109"/>
      <w:bookmarkStart w:id="537" w:name="_Ref247428675"/>
      <w:bookmarkStart w:id="538" w:name="_Ref247429975"/>
      <w:bookmarkEnd w:id="525"/>
      <w:bookmarkEnd w:id="526"/>
      <w:bookmarkEnd w:id="527"/>
      <w:bookmarkEnd w:id="528"/>
      <w:bookmarkEnd w:id="529"/>
      <w:bookmarkEnd w:id="530"/>
      <w:r w:rsidRPr="00633320">
        <w:lastRenderedPageBreak/>
        <w:t>A</w:t>
      </w:r>
      <w:r w:rsidR="00A86BD1" w:rsidRPr="00633320">
        <w:t xml:space="preserve">ppendix </w:t>
      </w:r>
      <w:r w:rsidR="00265B14" w:rsidRPr="00633320">
        <w:t>2</w:t>
      </w:r>
      <w:r w:rsidR="004D7874" w:rsidRPr="00633320">
        <w:t>:</w:t>
      </w:r>
      <w:r w:rsidR="00A86BD1" w:rsidRPr="00633320">
        <w:t xml:space="preserve"> Drug specific contraindications</w:t>
      </w:r>
      <w:bookmarkEnd w:id="531"/>
      <w:r w:rsidR="00BB4FC7" w:rsidRPr="00633320">
        <w:t xml:space="preserve"> and cautions</w:t>
      </w:r>
      <w:bookmarkEnd w:id="532"/>
      <w:bookmarkEnd w:id="533"/>
      <w:bookmarkEnd w:id="534"/>
      <w:bookmarkEnd w:id="535"/>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1BFBF93" w14:textId="3CD896E1" w:rsidR="00D50026" w:rsidRDefault="00D50026" w:rsidP="00D50026">
      <w:pPr>
        <w:pStyle w:val="ListParagraph"/>
        <w:numPr>
          <w:ilvl w:val="0"/>
          <w:numId w:val="16"/>
        </w:numPr>
      </w:pPr>
      <w:r>
        <w:t xml:space="preserve">Patients with suspected or confirmed influenza co-infection are not eligible for the high-dose dexamethasone comparision for COVID-19 (Randomisation </w:t>
      </w:r>
      <w:r w:rsidR="003C491C">
        <w:t xml:space="preserve">part </w:t>
      </w:r>
      <w:r>
        <w:t xml:space="preserve">E). </w:t>
      </w:r>
    </w:p>
    <w:p w14:paraId="3520E55C" w14:textId="26222DA2" w:rsidR="00F47C60" w:rsidRDefault="00052E11" w:rsidP="00D50026">
      <w:pPr>
        <w:pStyle w:val="ListParagraph"/>
        <w:numPr>
          <w:ilvl w:val="0"/>
          <w:numId w:val="16"/>
        </w:numPr>
      </w:pPr>
      <w:r>
        <w:t xml:space="preserve">Patients in the UK with </w:t>
      </w:r>
      <w:r w:rsidR="00D50026">
        <w:t xml:space="preserve">suspected or confirmed </w:t>
      </w:r>
      <w:r>
        <w:t xml:space="preserve">SARS-CoV-2 </w:t>
      </w:r>
      <w:r w:rsidR="00D50026">
        <w:t>co-</w:t>
      </w:r>
      <w:r>
        <w:t>infection are not eligible for the low-dose dexamethasone comparison for influenza infection because of the proven benefits of dexamethasone in COVID-19</w:t>
      </w:r>
      <w:r w:rsidR="00D50026">
        <w:t xml:space="preserve"> (Randomisation </w:t>
      </w:r>
      <w:r w:rsidR="003C491C">
        <w:t xml:space="preserve">part </w:t>
      </w:r>
      <w:r w:rsidR="00D50026">
        <w:t>I)</w:t>
      </w:r>
      <w:r>
        <w:t>.</w:t>
      </w:r>
    </w:p>
    <w:p w14:paraId="083D726D" w14:textId="3726BC51" w:rsidR="009A3C59" w:rsidRDefault="009A3C59" w:rsidP="00D50026">
      <w:pPr>
        <w:pStyle w:val="ListParagraph"/>
        <w:numPr>
          <w:ilvl w:val="0"/>
          <w:numId w:val="16"/>
        </w:numPr>
      </w:pPr>
      <w:r>
        <w:t xml:space="preserve">Patients eligible for the Paxlovid comparison (Randomisation part L) will be excluded </w:t>
      </w:r>
      <w:r w:rsidR="00030197">
        <w:t xml:space="preserve">by the randomisation system </w:t>
      </w:r>
      <w:r>
        <w:t xml:space="preserve">from the high-dose dexamethasone comparison for COVID-19 (Randomisation part E) in view of the </w:t>
      </w:r>
      <w:r w:rsidR="000A0CAE">
        <w:t xml:space="preserve">potential </w:t>
      </w:r>
      <w:r>
        <w:t>interaction between Paxlovid and dexamethasone.</w:t>
      </w:r>
    </w:p>
    <w:p w14:paraId="6413454B" w14:textId="040EA19C" w:rsidR="007A6A3F" w:rsidRDefault="007A6A3F" w:rsidP="00D50026">
      <w:pPr>
        <w:pStyle w:val="ListParagraph"/>
        <w:numPr>
          <w:ilvl w:val="0"/>
          <w:numId w:val="16"/>
        </w:numPr>
      </w:pPr>
      <w:r>
        <w:t>Current use of Paxlovid, ritonavir or other potent CYP3A inhibitors.</w:t>
      </w:r>
    </w:p>
    <w:p w14:paraId="2135D786" w14:textId="77777777" w:rsidR="009A3C59" w:rsidRDefault="009A3C59" w:rsidP="009A3C59">
      <w:pPr>
        <w:pStyle w:val="ListParagraph"/>
      </w:pPr>
    </w:p>
    <w:p w14:paraId="5E70FBDD" w14:textId="0DA97975" w:rsidR="0089021C" w:rsidRDefault="0089021C" w:rsidP="00F123A0">
      <w:r>
        <w:t>Cautions:</w:t>
      </w:r>
    </w:p>
    <w:p w14:paraId="7BE749F8" w14:textId="2D1CADE4" w:rsidR="00D50026" w:rsidRDefault="00D50026" w:rsidP="0089021C">
      <w:pPr>
        <w:pStyle w:val="ListParagraph"/>
        <w:numPr>
          <w:ilvl w:val="0"/>
          <w:numId w:val="51"/>
        </w:numPr>
      </w:pPr>
      <w:r>
        <w:t>Endemic infections may be screened for as required by local practice.</w:t>
      </w:r>
    </w:p>
    <w:p w14:paraId="4047E1CA" w14:textId="55433BC3" w:rsidR="0089021C" w:rsidRDefault="0089021C" w:rsidP="0089021C">
      <w:pPr>
        <w:pStyle w:val="ListParagraph"/>
        <w:numPr>
          <w:ilvl w:val="0"/>
          <w:numId w:val="51"/>
        </w:numPr>
      </w:pPr>
      <w:r>
        <w:t>Other immunomodulatory therapies are not contraindicated, but investigators should consider the total burden of therapy (eg, combining IL-6 receptor antagonist therapy with high-dose dexamethasone).</w:t>
      </w:r>
    </w:p>
    <w:p w14:paraId="61A0DFAF" w14:textId="77777777" w:rsidR="00241978" w:rsidRPr="00633320" w:rsidRDefault="00241978" w:rsidP="00F123A0"/>
    <w:p w14:paraId="1F0445E4" w14:textId="3EB21220" w:rsidR="00FC3735" w:rsidRDefault="00FC3735" w:rsidP="00C752CE">
      <w:pPr>
        <w:rPr>
          <w:b/>
        </w:rPr>
      </w:pPr>
      <w:r>
        <w:rPr>
          <w:b/>
        </w:rPr>
        <w:t>Empagliflozin</w:t>
      </w:r>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post-pancreatectomy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mmol/L (or urine ketones </w:t>
      </w:r>
      <w:r w:rsidR="008424B0">
        <w:t>≥</w:t>
      </w:r>
      <w:r>
        <w:t>2+ if near-patient testing for blood ketones unavailable). Such patients are eligible once their ketosis has resolved.</w:t>
      </w:r>
    </w:p>
    <w:p w14:paraId="684BBD35" w14:textId="77777777" w:rsidR="005127B3" w:rsidRDefault="005127B3" w:rsidP="00FC3735"/>
    <w:p w14:paraId="7DDC72B3" w14:textId="77777777" w:rsidR="005127B3" w:rsidRDefault="005127B3" w:rsidP="00FC3735"/>
    <w:p w14:paraId="6D9F4615" w14:textId="5542C716" w:rsidR="00FC3735" w:rsidRDefault="00FC3735" w:rsidP="00FC3735">
      <w:r>
        <w:t>Cautions:</w:t>
      </w:r>
    </w:p>
    <w:p w14:paraId="70A65AA5" w14:textId="68783DB5" w:rsidR="00285583" w:rsidRDefault="00285583" w:rsidP="00FC3735">
      <w:pPr>
        <w:pStyle w:val="ListParagraph"/>
        <w:numPr>
          <w:ilvl w:val="0"/>
          <w:numId w:val="50"/>
        </w:numPr>
      </w:pPr>
      <w:r>
        <w:t xml:space="preserve">Participants </w:t>
      </w:r>
      <w:r w:rsidR="00D179AA">
        <w:t xml:space="preserve">with diabetes </w:t>
      </w:r>
      <w:r>
        <w:t xml:space="preserve">allocated empagliflozin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19"/>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mmol/L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iscontinuing empagliflozin until ketosis resolves</w:t>
      </w:r>
    </w:p>
    <w:p w14:paraId="7D2CA4E8" w14:textId="2369D0AD" w:rsidR="00FC3735" w:rsidRDefault="00FC3735" w:rsidP="00FC3735">
      <w:pPr>
        <w:pStyle w:val="ListParagraph"/>
        <w:numPr>
          <w:ilvl w:val="0"/>
          <w:numId w:val="50"/>
        </w:numPr>
      </w:pPr>
      <w:r>
        <w:t>Clinicians should consider temporarily discontinuing empagliflozin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 xml:space="preserve">Clinicians should be aware of “euglycaemic ketoacidosis” which occurs with </w:t>
      </w:r>
      <w:r w:rsidR="00C90A61">
        <w:t>empagliflozin</w:t>
      </w:r>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r>
        <w:lastRenderedPageBreak/>
        <w:t xml:space="preserve">Empagliflozin </w:t>
      </w:r>
      <w:r w:rsidR="00174A45">
        <w:t>do</w:t>
      </w:r>
      <w:r>
        <w:t>es</w:t>
      </w:r>
      <w:r w:rsidR="00174A45">
        <w:t xml:space="preserve"> not cause hypoglycaemia alone, but may do so in combination with insulin or insulin secretagogues. Doses of these other medications may need to be temporarily modified while the participant is taking </w:t>
      </w:r>
      <w:r>
        <w:t>empagliflozin</w:t>
      </w:r>
    </w:p>
    <w:p w14:paraId="5DACE537" w14:textId="42AB59FE" w:rsidR="00174A45" w:rsidRDefault="00C90A61" w:rsidP="00FC3735">
      <w:pPr>
        <w:pStyle w:val="ListParagraph"/>
        <w:numPr>
          <w:ilvl w:val="0"/>
          <w:numId w:val="50"/>
        </w:numPr>
      </w:pPr>
      <w:r>
        <w:t xml:space="preserve">Empagliflozin </w:t>
      </w:r>
      <w:r w:rsidR="00174A45">
        <w:t>cause</w:t>
      </w:r>
      <w:r>
        <w:t>s</w:t>
      </w:r>
      <w:r w:rsidR="00174A45">
        <w:t xml:space="preserve"> an osmotic diuresis so careful fluid balance assessment is required</w:t>
      </w:r>
    </w:p>
    <w:p w14:paraId="46868989" w14:textId="77777777" w:rsidR="00052E11" w:rsidRDefault="00C90A61" w:rsidP="003C491C">
      <w:pPr>
        <w:pStyle w:val="ListParagraph"/>
        <w:numPr>
          <w:ilvl w:val="0"/>
          <w:numId w:val="50"/>
        </w:numPr>
        <w:autoSpaceDE/>
        <w:autoSpaceDN/>
        <w:adjustRightInd/>
        <w:contextualSpacing w:val="0"/>
      </w:pPr>
      <w:r>
        <w:t xml:space="preserve">Empagliflozin </w:t>
      </w:r>
      <w:r w:rsidR="00174A45">
        <w:t>increase</w:t>
      </w:r>
      <w:r>
        <w:t>s</w:t>
      </w:r>
      <w:r w:rsidR="00174A45">
        <w:t xml:space="preserve"> the risk of mycotic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p>
    <w:p w14:paraId="2639E44A" w14:textId="0EA6063F" w:rsidR="00052E11" w:rsidRDefault="00052E11" w:rsidP="00052E11">
      <w:pPr>
        <w:autoSpaceDE/>
        <w:autoSpaceDN/>
        <w:adjustRightInd/>
        <w:contextualSpacing w:val="0"/>
        <w:rPr>
          <w:b/>
          <w:bCs w:val="0"/>
        </w:rPr>
      </w:pPr>
    </w:p>
    <w:p w14:paraId="124A4B79" w14:textId="01A7E249" w:rsidR="00456322" w:rsidRDefault="00456322" w:rsidP="00052E11">
      <w:pPr>
        <w:autoSpaceDE/>
        <w:autoSpaceDN/>
        <w:adjustRightInd/>
        <w:contextualSpacing w:val="0"/>
        <w:rPr>
          <w:b/>
          <w:bCs w:val="0"/>
        </w:rPr>
      </w:pPr>
      <w:r>
        <w:rPr>
          <w:b/>
          <w:bCs w:val="0"/>
        </w:rPr>
        <w:t>Sotrovimab</w:t>
      </w:r>
    </w:p>
    <w:p w14:paraId="20A0C02C" w14:textId="08930B75" w:rsidR="00456322" w:rsidRPr="00456322" w:rsidRDefault="00456322" w:rsidP="00052E11">
      <w:pPr>
        <w:autoSpaceDE/>
        <w:autoSpaceDN/>
        <w:adjustRightInd/>
        <w:contextualSpacing w:val="0"/>
        <w:rPr>
          <w:bCs w:val="0"/>
        </w:rPr>
      </w:pPr>
      <w:r>
        <w:rPr>
          <w:bCs w:val="0"/>
        </w:rPr>
        <w:t>Contraindications:</w:t>
      </w:r>
    </w:p>
    <w:p w14:paraId="51627427" w14:textId="27A0B1C2" w:rsidR="00456322" w:rsidRDefault="00456322" w:rsidP="00456322">
      <w:pPr>
        <w:pStyle w:val="ListParagraph"/>
        <w:numPr>
          <w:ilvl w:val="0"/>
          <w:numId w:val="50"/>
        </w:numPr>
        <w:autoSpaceDE/>
        <w:autoSpaceDN/>
        <w:adjustRightInd/>
        <w:contextualSpacing w:val="0"/>
        <w:jc w:val="left"/>
      </w:pPr>
      <w:r>
        <w:t>Weight &lt;40kg (</w:t>
      </w:r>
      <w:r w:rsidR="00F5496B">
        <w:t>if &lt;18 years old; no weight restriction for adults)</w:t>
      </w:r>
    </w:p>
    <w:p w14:paraId="1D12AB97" w14:textId="64342A14" w:rsidR="00997AE8" w:rsidRDefault="00456322" w:rsidP="00997AE8">
      <w:pPr>
        <w:pStyle w:val="ListParagraph"/>
        <w:numPr>
          <w:ilvl w:val="0"/>
          <w:numId w:val="50"/>
        </w:numPr>
        <w:autoSpaceDE/>
        <w:autoSpaceDN/>
        <w:adjustRightInd/>
        <w:contextualSpacing w:val="0"/>
        <w:jc w:val="left"/>
      </w:pPr>
      <w:r w:rsidRPr="00FC7B7C">
        <w:t xml:space="preserve">Known hypersensitivity to </w:t>
      </w:r>
      <w:r>
        <w:t>sotrovimab</w:t>
      </w:r>
      <w:r w:rsidRPr="00FC7B7C">
        <w:t xml:space="preserve"> or the drug product excipients</w:t>
      </w:r>
    </w:p>
    <w:p w14:paraId="52B76A13" w14:textId="37E6A080" w:rsidR="00456322" w:rsidRDefault="00456322" w:rsidP="00456322">
      <w:r>
        <w:t>Cautions: no dose adjustment for kidney or liver function is required.</w:t>
      </w:r>
    </w:p>
    <w:p w14:paraId="418B3113" w14:textId="287BCAC6" w:rsidR="00456322" w:rsidRDefault="00456322" w:rsidP="00456322"/>
    <w:p w14:paraId="565D563B" w14:textId="7C25D0B3" w:rsidR="00456322" w:rsidRDefault="00456322" w:rsidP="00456322">
      <w:pPr>
        <w:autoSpaceDE/>
        <w:autoSpaceDN/>
        <w:adjustRightInd/>
        <w:contextualSpacing w:val="0"/>
        <w:rPr>
          <w:b/>
          <w:bCs w:val="0"/>
        </w:rPr>
      </w:pPr>
      <w:r>
        <w:rPr>
          <w:b/>
          <w:bCs w:val="0"/>
        </w:rPr>
        <w:t>Molnupiravir</w:t>
      </w:r>
    </w:p>
    <w:p w14:paraId="55C1E681" w14:textId="77777777" w:rsidR="00456322" w:rsidRPr="00456322" w:rsidRDefault="00456322" w:rsidP="00456322">
      <w:pPr>
        <w:autoSpaceDE/>
        <w:autoSpaceDN/>
        <w:adjustRightInd/>
        <w:contextualSpacing w:val="0"/>
        <w:rPr>
          <w:bCs w:val="0"/>
        </w:rPr>
      </w:pPr>
      <w:r>
        <w:rPr>
          <w:bCs w:val="0"/>
        </w:rPr>
        <w:t>Contraindications:</w:t>
      </w:r>
    </w:p>
    <w:p w14:paraId="0AB4D13C" w14:textId="506766EA" w:rsidR="00456322" w:rsidRDefault="00456322" w:rsidP="00456322">
      <w:pPr>
        <w:pStyle w:val="ListParagraph"/>
        <w:numPr>
          <w:ilvl w:val="0"/>
          <w:numId w:val="50"/>
        </w:numPr>
        <w:autoSpaceDE/>
        <w:autoSpaceDN/>
        <w:adjustRightInd/>
        <w:contextualSpacing w:val="0"/>
        <w:jc w:val="left"/>
      </w:pPr>
      <w:r>
        <w:t>Age &lt;18 years</w:t>
      </w:r>
    </w:p>
    <w:p w14:paraId="4FFAA035" w14:textId="014C7694" w:rsidR="003922D3" w:rsidRDefault="00456322" w:rsidP="00456322">
      <w:pPr>
        <w:pStyle w:val="ListParagraph"/>
        <w:numPr>
          <w:ilvl w:val="0"/>
          <w:numId w:val="50"/>
        </w:numPr>
        <w:autoSpaceDE/>
        <w:autoSpaceDN/>
        <w:adjustRightInd/>
        <w:contextualSpacing w:val="0"/>
        <w:jc w:val="left"/>
      </w:pPr>
      <w:r>
        <w:t>Pregnancy or breast-feeding</w:t>
      </w:r>
      <w:r w:rsidR="00906D4E">
        <w:t>. Women of child-bearing potential should be advised not to get pregnant while taking molnupiravir or for 4 days after completing the course</w:t>
      </w:r>
    </w:p>
    <w:p w14:paraId="01B4C2D6" w14:textId="62D7AF16" w:rsidR="00FF2D40" w:rsidRDefault="00FF2D40" w:rsidP="00456322">
      <w:pPr>
        <w:pStyle w:val="ListParagraph"/>
        <w:numPr>
          <w:ilvl w:val="0"/>
          <w:numId w:val="50"/>
        </w:numPr>
        <w:autoSpaceDE/>
        <w:autoSpaceDN/>
        <w:adjustRightInd/>
        <w:contextualSpacing w:val="0"/>
        <w:jc w:val="left"/>
      </w:pPr>
      <w:r>
        <w:t>Known hypersensitivity to molnupiravir or its excipients</w:t>
      </w:r>
    </w:p>
    <w:p w14:paraId="6BAA5FA6" w14:textId="0472EAB0" w:rsidR="009C5831" w:rsidRDefault="009C5831" w:rsidP="00456322">
      <w:pPr>
        <w:pStyle w:val="ListParagraph"/>
        <w:numPr>
          <w:ilvl w:val="0"/>
          <w:numId w:val="50"/>
        </w:numPr>
        <w:autoSpaceDE/>
        <w:autoSpaceDN/>
        <w:adjustRightInd/>
        <w:contextualSpacing w:val="0"/>
        <w:jc w:val="left"/>
      </w:pPr>
      <w:r>
        <w:t>Prior treatment with molnupiravir during the index illness</w:t>
      </w:r>
    </w:p>
    <w:p w14:paraId="28FE5459" w14:textId="25CF0A65" w:rsidR="00456322" w:rsidRDefault="00456322" w:rsidP="00456322">
      <w:r>
        <w:t>Cautions: no dose adjustment for kidney or liver function is required.</w:t>
      </w:r>
    </w:p>
    <w:p w14:paraId="12CE99F6" w14:textId="1A5003CE" w:rsidR="004C4524" w:rsidRDefault="004C4524" w:rsidP="00456322"/>
    <w:p w14:paraId="366DDD13" w14:textId="77777777" w:rsidR="00B66772" w:rsidRDefault="00B66772" w:rsidP="00B66772">
      <w:pPr>
        <w:rPr>
          <w:b/>
        </w:rPr>
      </w:pPr>
      <w:r>
        <w:rPr>
          <w:b/>
        </w:rPr>
        <w:t>Paxlovid</w:t>
      </w:r>
    </w:p>
    <w:p w14:paraId="2FC6EEDB" w14:textId="77777777" w:rsidR="00B66772" w:rsidRDefault="00B66772" w:rsidP="00B66772">
      <w:r>
        <w:t>Contraindications:</w:t>
      </w:r>
    </w:p>
    <w:p w14:paraId="7DC60FF0" w14:textId="77777777" w:rsidR="00B66772" w:rsidRDefault="00B66772" w:rsidP="00B66772">
      <w:pPr>
        <w:pStyle w:val="ListParagraph"/>
        <w:numPr>
          <w:ilvl w:val="0"/>
          <w:numId w:val="52"/>
        </w:numPr>
      </w:pPr>
      <w:r>
        <w:t>Age &lt;18 years</w:t>
      </w:r>
    </w:p>
    <w:p w14:paraId="325E55DC" w14:textId="77777777" w:rsidR="00B66772" w:rsidRDefault="00B66772" w:rsidP="00B66772">
      <w:pPr>
        <w:pStyle w:val="ListParagraph"/>
        <w:numPr>
          <w:ilvl w:val="0"/>
          <w:numId w:val="52"/>
        </w:numPr>
      </w:pPr>
      <w:r>
        <w:t>Severe hepatic impairment (Child-Pugh class C)</w:t>
      </w:r>
    </w:p>
    <w:p w14:paraId="6810B382" w14:textId="77777777" w:rsidR="00B66772" w:rsidRDefault="00B66772" w:rsidP="00B66772">
      <w:pPr>
        <w:pStyle w:val="ListParagraph"/>
        <w:numPr>
          <w:ilvl w:val="0"/>
          <w:numId w:val="52"/>
        </w:numPr>
      </w:pPr>
      <w:r>
        <w:t>Severe renal impairment (eGFR &lt;30 mL/min/1.73m</w:t>
      </w:r>
      <w:r w:rsidRPr="00D20A63">
        <w:rPr>
          <w:vertAlign w:val="superscript"/>
        </w:rPr>
        <w:t>2</w:t>
      </w:r>
      <w:r>
        <w:t>)</w:t>
      </w:r>
    </w:p>
    <w:p w14:paraId="63C37337" w14:textId="77777777" w:rsidR="00B66772" w:rsidRDefault="00B66772" w:rsidP="00B66772">
      <w:pPr>
        <w:pStyle w:val="ListParagraph"/>
        <w:numPr>
          <w:ilvl w:val="0"/>
          <w:numId w:val="52"/>
        </w:numPr>
      </w:pPr>
      <w:r>
        <w:t>First trimester (i.e. first 12 weeks) of pregnancy</w:t>
      </w:r>
    </w:p>
    <w:p w14:paraId="5C2801E2" w14:textId="77777777" w:rsidR="00B66772" w:rsidRDefault="00B66772" w:rsidP="00B66772">
      <w:pPr>
        <w:pStyle w:val="ListParagraph"/>
        <w:numPr>
          <w:ilvl w:val="0"/>
          <w:numId w:val="52"/>
        </w:numPr>
      </w:pPr>
      <w:r>
        <w:t>Prior treatment with Paxlovid during the index illness</w:t>
      </w:r>
    </w:p>
    <w:p w14:paraId="05DD3371" w14:textId="77777777" w:rsidR="00B66772" w:rsidRDefault="00B66772" w:rsidP="00B66772">
      <w:pPr>
        <w:pStyle w:val="ListParagraph"/>
        <w:numPr>
          <w:ilvl w:val="0"/>
          <w:numId w:val="52"/>
        </w:numPr>
      </w:pPr>
      <w:r>
        <w:t xml:space="preserve">Known hypersensitivity to nirmatrelvir (PF-07321332) or ritonavir (including </w:t>
      </w:r>
      <w:r w:rsidRPr="00133EBE">
        <w:t>hereditary problems of galactose intolerance, total lactase deficiency or glucose-galactose malabsorption</w:t>
      </w:r>
      <w:r>
        <w:t>)</w:t>
      </w:r>
    </w:p>
    <w:p w14:paraId="120B1E97" w14:textId="51E5A7FB" w:rsidR="00B66772" w:rsidRDefault="00B66772" w:rsidP="00B66772">
      <w:pPr>
        <w:pStyle w:val="ListParagraph"/>
        <w:numPr>
          <w:ilvl w:val="0"/>
          <w:numId w:val="52"/>
        </w:numPr>
      </w:pPr>
      <w:r>
        <w:t xml:space="preserve">Concomitant therapy with drugs that are highly dependent on CYP3A for clearance and for which elevated plasma concentrations are associated with serious reactions. </w:t>
      </w:r>
    </w:p>
    <w:p w14:paraId="4FA14499" w14:textId="77777777" w:rsidR="00B66772" w:rsidRDefault="00B66772" w:rsidP="00B66772">
      <w:pPr>
        <w:pStyle w:val="ListParagraph"/>
        <w:numPr>
          <w:ilvl w:val="1"/>
          <w:numId w:val="52"/>
        </w:numPr>
        <w:tabs>
          <w:tab w:val="left" w:pos="4927"/>
        </w:tabs>
        <w:jc w:val="left"/>
      </w:pPr>
      <w:r>
        <w:t>α1-adrenoreceptor antagonist (afluzosin)</w:t>
      </w:r>
    </w:p>
    <w:p w14:paraId="78D16ED4" w14:textId="77777777" w:rsidR="00B66772" w:rsidRDefault="00B66772" w:rsidP="00B66772">
      <w:pPr>
        <w:pStyle w:val="ListParagraph"/>
        <w:numPr>
          <w:ilvl w:val="1"/>
          <w:numId w:val="52"/>
        </w:numPr>
        <w:tabs>
          <w:tab w:val="left" w:pos="4927"/>
        </w:tabs>
        <w:jc w:val="left"/>
      </w:pPr>
      <w:r>
        <w:t>Analgesics (pethidine, piroxicam, propoxyphene)</w:t>
      </w:r>
    </w:p>
    <w:p w14:paraId="1595C5A3" w14:textId="77777777" w:rsidR="00B66772" w:rsidRDefault="00B66772" w:rsidP="00B66772">
      <w:pPr>
        <w:pStyle w:val="ListParagraph"/>
        <w:numPr>
          <w:ilvl w:val="1"/>
          <w:numId w:val="52"/>
        </w:numPr>
        <w:tabs>
          <w:tab w:val="left" w:pos="4927"/>
        </w:tabs>
        <w:jc w:val="left"/>
      </w:pPr>
      <w:r>
        <w:t>Anti-anginal (ranolazine)</w:t>
      </w:r>
    </w:p>
    <w:p w14:paraId="2DCBB331" w14:textId="77777777" w:rsidR="00B66772" w:rsidRDefault="00B66772" w:rsidP="00B66772">
      <w:pPr>
        <w:pStyle w:val="ListParagraph"/>
        <w:numPr>
          <w:ilvl w:val="1"/>
          <w:numId w:val="52"/>
        </w:numPr>
        <w:tabs>
          <w:tab w:val="left" w:pos="4927"/>
        </w:tabs>
        <w:jc w:val="left"/>
      </w:pPr>
      <w:r>
        <w:t>Anti-arrhythmics (amiodarone, bepridil, dronaderone, encainide, flecainide, propafenone, quinidine)</w:t>
      </w:r>
    </w:p>
    <w:p w14:paraId="7AA62262" w14:textId="77777777" w:rsidR="00B66772" w:rsidRDefault="00B66772" w:rsidP="00B66772">
      <w:pPr>
        <w:pStyle w:val="ListParagraph"/>
        <w:numPr>
          <w:ilvl w:val="1"/>
          <w:numId w:val="52"/>
        </w:numPr>
        <w:tabs>
          <w:tab w:val="left" w:pos="4927"/>
        </w:tabs>
        <w:jc w:val="left"/>
      </w:pPr>
      <w:r>
        <w:t>Antibacterials (fusidic acid)</w:t>
      </w:r>
    </w:p>
    <w:p w14:paraId="528203A9" w14:textId="77777777" w:rsidR="00B66772" w:rsidRDefault="00B66772" w:rsidP="00B66772">
      <w:pPr>
        <w:pStyle w:val="ListParagraph"/>
        <w:numPr>
          <w:ilvl w:val="1"/>
          <w:numId w:val="52"/>
        </w:numPr>
        <w:tabs>
          <w:tab w:val="left" w:pos="4927"/>
        </w:tabs>
        <w:jc w:val="left"/>
      </w:pPr>
      <w:r>
        <w:t>Anticancer (neratinib, venetoclax)</w:t>
      </w:r>
    </w:p>
    <w:p w14:paraId="60D34030" w14:textId="77777777" w:rsidR="00B66772" w:rsidRDefault="00B66772" w:rsidP="00B66772">
      <w:pPr>
        <w:pStyle w:val="ListParagraph"/>
        <w:numPr>
          <w:ilvl w:val="1"/>
          <w:numId w:val="52"/>
        </w:numPr>
        <w:tabs>
          <w:tab w:val="left" w:pos="4927"/>
        </w:tabs>
        <w:jc w:val="left"/>
      </w:pPr>
      <w:r>
        <w:t>Anti-gout (colchicine)</w:t>
      </w:r>
    </w:p>
    <w:p w14:paraId="23524A74" w14:textId="77777777" w:rsidR="00B66772" w:rsidRDefault="00B66772" w:rsidP="00B66772">
      <w:pPr>
        <w:pStyle w:val="ListParagraph"/>
        <w:numPr>
          <w:ilvl w:val="1"/>
          <w:numId w:val="52"/>
        </w:numPr>
        <w:tabs>
          <w:tab w:val="left" w:pos="4927"/>
        </w:tabs>
        <w:jc w:val="left"/>
      </w:pPr>
      <w:r>
        <w:t>Antihistamine (astemizole, terfenadine)</w:t>
      </w:r>
    </w:p>
    <w:p w14:paraId="26FF15E4" w14:textId="77777777" w:rsidR="00B66772" w:rsidRDefault="00B66772" w:rsidP="00B66772">
      <w:pPr>
        <w:pStyle w:val="ListParagraph"/>
        <w:numPr>
          <w:ilvl w:val="1"/>
          <w:numId w:val="52"/>
        </w:numPr>
        <w:tabs>
          <w:tab w:val="left" w:pos="4927"/>
        </w:tabs>
        <w:jc w:val="left"/>
      </w:pPr>
      <w:r>
        <w:t>Antipsychotics (lurasidone, pimozide, clozapine, quietiapine)</w:t>
      </w:r>
    </w:p>
    <w:p w14:paraId="22F785D3" w14:textId="77777777" w:rsidR="00B66772" w:rsidRDefault="00B66772" w:rsidP="00B66772">
      <w:pPr>
        <w:pStyle w:val="ListParagraph"/>
        <w:numPr>
          <w:ilvl w:val="1"/>
          <w:numId w:val="52"/>
        </w:numPr>
        <w:tabs>
          <w:tab w:val="left" w:pos="4927"/>
        </w:tabs>
        <w:jc w:val="left"/>
      </w:pPr>
      <w:r>
        <w:t>Ergot derivatives (dihydroergotamine, ergonovine, ergotamine, methylergonovine)</w:t>
      </w:r>
    </w:p>
    <w:p w14:paraId="0CD5B9C3" w14:textId="77777777" w:rsidR="00B66772" w:rsidRDefault="00B66772" w:rsidP="00B66772">
      <w:pPr>
        <w:pStyle w:val="ListParagraph"/>
        <w:numPr>
          <w:ilvl w:val="1"/>
          <w:numId w:val="52"/>
        </w:numPr>
        <w:tabs>
          <w:tab w:val="left" w:pos="4927"/>
        </w:tabs>
        <w:jc w:val="left"/>
      </w:pPr>
      <w:r>
        <w:lastRenderedPageBreak/>
        <w:t>Gastrointestinal motility agent (cisapride)</w:t>
      </w:r>
    </w:p>
    <w:p w14:paraId="7E44139A" w14:textId="77777777" w:rsidR="00B66772" w:rsidRDefault="00B66772" w:rsidP="00B66772">
      <w:pPr>
        <w:pStyle w:val="ListParagraph"/>
        <w:numPr>
          <w:ilvl w:val="1"/>
          <w:numId w:val="52"/>
        </w:numPr>
        <w:tabs>
          <w:tab w:val="left" w:pos="4927"/>
        </w:tabs>
        <w:jc w:val="left"/>
      </w:pPr>
      <w:r>
        <w:t>Lipid modifying agents (lovastatin, simvastatin, lomitapide)</w:t>
      </w:r>
    </w:p>
    <w:p w14:paraId="14B0E9C4" w14:textId="77777777" w:rsidR="00B66772" w:rsidRDefault="00B66772" w:rsidP="00B66772">
      <w:pPr>
        <w:pStyle w:val="ListParagraph"/>
        <w:numPr>
          <w:ilvl w:val="1"/>
          <w:numId w:val="52"/>
        </w:numPr>
        <w:tabs>
          <w:tab w:val="left" w:pos="4927"/>
        </w:tabs>
        <w:jc w:val="left"/>
      </w:pPr>
      <w:r>
        <w:t>PDE5 inhibitors (avanafil, vardenafil, sildenafil)</w:t>
      </w:r>
    </w:p>
    <w:p w14:paraId="6204D08E" w14:textId="77777777" w:rsidR="00B66772" w:rsidRDefault="00B66772" w:rsidP="00B66772">
      <w:pPr>
        <w:pStyle w:val="ListParagraph"/>
        <w:numPr>
          <w:ilvl w:val="1"/>
          <w:numId w:val="52"/>
        </w:numPr>
        <w:tabs>
          <w:tab w:val="left" w:pos="4927"/>
        </w:tabs>
        <w:jc w:val="left"/>
      </w:pPr>
      <w:r>
        <w:t>Sedatives (clorazepate, diazepam, estazolam, flurazepam, triazolam, oral midazolam)</w:t>
      </w:r>
    </w:p>
    <w:p w14:paraId="6DC1B4F2" w14:textId="77777777" w:rsidR="00B66772" w:rsidRDefault="00B66772" w:rsidP="00B66772">
      <w:pPr>
        <w:pStyle w:val="ListParagraph"/>
        <w:numPr>
          <w:ilvl w:val="1"/>
          <w:numId w:val="52"/>
        </w:numPr>
        <w:tabs>
          <w:tab w:val="left" w:pos="4927"/>
        </w:tabs>
        <w:jc w:val="left"/>
      </w:pPr>
      <w:r w:rsidRPr="00372F6B">
        <w:t xml:space="preserve">High-dose </w:t>
      </w:r>
      <w:r>
        <w:t>dexamethasone</w:t>
      </w:r>
      <w:r w:rsidRPr="00372F6B">
        <w:t xml:space="preserve"> (</w:t>
      </w:r>
      <w:r>
        <w:t>&gt;6 mg base once daily</w:t>
      </w:r>
      <w:r w:rsidRPr="00372F6B">
        <w:t>)</w:t>
      </w:r>
    </w:p>
    <w:p w14:paraId="3B478E31" w14:textId="77777777" w:rsidR="00B66772" w:rsidRDefault="00B66772" w:rsidP="00B66772">
      <w:pPr>
        <w:pStyle w:val="ListParagraph"/>
        <w:numPr>
          <w:ilvl w:val="0"/>
          <w:numId w:val="52"/>
        </w:numPr>
        <w:tabs>
          <w:tab w:val="left" w:pos="4927"/>
        </w:tabs>
        <w:jc w:val="left"/>
      </w:pPr>
      <w:r>
        <w:t xml:space="preserve">Concomitant therapy with drugs that are potent CYP3A inducers (which may reduce plasma </w:t>
      </w:r>
      <w:r w:rsidRPr="00D20A63">
        <w:t>PF-07321332/ritonavir</w:t>
      </w:r>
      <w:r>
        <w:t xml:space="preserve"> concentrations):</w:t>
      </w:r>
    </w:p>
    <w:p w14:paraId="4326C564" w14:textId="77777777" w:rsidR="00B66772" w:rsidRDefault="00B66772" w:rsidP="00B66772">
      <w:pPr>
        <w:pStyle w:val="ListParagraph"/>
        <w:numPr>
          <w:ilvl w:val="1"/>
          <w:numId w:val="52"/>
        </w:numPr>
        <w:tabs>
          <w:tab w:val="left" w:pos="4927"/>
        </w:tabs>
        <w:jc w:val="left"/>
      </w:pPr>
      <w:r>
        <w:t>Anticancer (apalutamide)</w:t>
      </w:r>
    </w:p>
    <w:p w14:paraId="416F7421" w14:textId="77777777" w:rsidR="00B66772" w:rsidRDefault="00B66772" w:rsidP="00B66772">
      <w:pPr>
        <w:pStyle w:val="ListParagraph"/>
        <w:numPr>
          <w:ilvl w:val="1"/>
          <w:numId w:val="52"/>
        </w:numPr>
        <w:tabs>
          <w:tab w:val="left" w:pos="4927"/>
        </w:tabs>
        <w:jc w:val="left"/>
      </w:pPr>
      <w:r>
        <w:t>Anticonvulsants (carbamazepine, phenobarbital, phenytoin)</w:t>
      </w:r>
    </w:p>
    <w:p w14:paraId="6BC6F7EB" w14:textId="77777777" w:rsidR="00B66772" w:rsidRDefault="00B66772" w:rsidP="00B66772">
      <w:pPr>
        <w:pStyle w:val="ListParagraph"/>
        <w:numPr>
          <w:ilvl w:val="1"/>
          <w:numId w:val="52"/>
        </w:numPr>
        <w:tabs>
          <w:tab w:val="left" w:pos="4927"/>
        </w:tabs>
        <w:jc w:val="left"/>
      </w:pPr>
      <w:r>
        <w:t>Antimycobacterials (rifampicin)</w:t>
      </w:r>
    </w:p>
    <w:p w14:paraId="4B21DBB8" w14:textId="77777777" w:rsidR="00B66772" w:rsidRDefault="00B66772" w:rsidP="00B66772">
      <w:pPr>
        <w:pStyle w:val="ListParagraph"/>
        <w:numPr>
          <w:ilvl w:val="1"/>
          <w:numId w:val="52"/>
        </w:numPr>
        <w:tabs>
          <w:tab w:val="left" w:pos="4927"/>
        </w:tabs>
        <w:jc w:val="left"/>
      </w:pPr>
      <w:r>
        <w:t>Herbal products (St John’s Wort)</w:t>
      </w:r>
    </w:p>
    <w:p w14:paraId="6CF70AAA" w14:textId="77777777" w:rsidR="00B66772" w:rsidRDefault="00B66772" w:rsidP="00B66772"/>
    <w:p w14:paraId="5C612061" w14:textId="77777777" w:rsidR="00B66772" w:rsidRDefault="00B66772" w:rsidP="00B66772">
      <w:pPr>
        <w:pStyle w:val="ListParagraph"/>
        <w:ind w:left="0"/>
      </w:pPr>
      <w:r>
        <w:t>Cautions:</w:t>
      </w:r>
    </w:p>
    <w:p w14:paraId="15241690" w14:textId="77777777" w:rsidR="00B66772" w:rsidRDefault="00B66772" w:rsidP="00B66772">
      <w:pPr>
        <w:pStyle w:val="ListParagraph"/>
        <w:numPr>
          <w:ilvl w:val="0"/>
          <w:numId w:val="53"/>
        </w:numPr>
      </w:pPr>
      <w:r>
        <w:t>Since ritonavir may decrease the efficacy of combined oral contraceptives, women using them should be advised to use effective alternative contraception or an additional barrier method until after one complete menstrual cycle after stopping.</w:t>
      </w:r>
    </w:p>
    <w:p w14:paraId="24824651" w14:textId="77777777" w:rsidR="00B66772" w:rsidRDefault="00B66772" w:rsidP="00B66772">
      <w:pPr>
        <w:pStyle w:val="ListParagraph"/>
        <w:numPr>
          <w:ilvl w:val="0"/>
          <w:numId w:val="53"/>
        </w:numPr>
      </w:pPr>
      <w:r>
        <w:t>The necessity of using other drugs metabolised by CYP3A (or which induce or inhibit CYP3A) should be reviewed.</w:t>
      </w:r>
      <w:r>
        <w:rPr>
          <w:rStyle w:val="FootnoteReference"/>
        </w:rPr>
        <w:footnoteReference w:id="20"/>
      </w:r>
      <w:r>
        <w:t xml:space="preserve"> </w:t>
      </w:r>
    </w:p>
    <w:p w14:paraId="34D04726" w14:textId="1DADAAD8" w:rsidR="00B66772" w:rsidRDefault="00B66772" w:rsidP="00B66772">
      <w:pPr>
        <w:pStyle w:val="ListParagraph"/>
        <w:numPr>
          <w:ilvl w:val="0"/>
          <w:numId w:val="53"/>
        </w:numPr>
      </w:pPr>
    </w:p>
    <w:p w14:paraId="35465FB6" w14:textId="77777777" w:rsidR="00B66772" w:rsidRDefault="00B66772" w:rsidP="00B66772">
      <w:pPr>
        <w:pStyle w:val="ListParagraph"/>
        <w:numPr>
          <w:ilvl w:val="0"/>
          <w:numId w:val="53"/>
        </w:numPr>
      </w:pPr>
      <w:r>
        <w:t>Patients with moderate renal impairment (eGFR ≥30 &lt;60 mL/min/1.73m</w:t>
      </w:r>
      <w:r w:rsidRPr="0026009E">
        <w:rPr>
          <w:vertAlign w:val="superscript"/>
        </w:rPr>
        <w:t>2</w:t>
      </w:r>
      <w:r>
        <w:t xml:space="preserve">) should receive 150/100 mg twice daily (ie, one PF-07321332 tablet and one ritonavir tablet twice daily). Local pharmacists should remove one PF-07321332 tablet from each dose in the packet provided to the participant (see pharmacy manual at </w:t>
      </w:r>
      <w:r w:rsidRPr="00D232C9">
        <w:t xml:space="preserve">https://www.recoverytrial.net/for-site-staff/pharmacy </w:t>
      </w:r>
      <w:r>
        <w:t>for further detail).</w:t>
      </w:r>
    </w:p>
    <w:p w14:paraId="67D299F6" w14:textId="77777777" w:rsidR="00B66772" w:rsidRDefault="00B66772" w:rsidP="00B66772">
      <w:pPr>
        <w:autoSpaceDE/>
        <w:autoSpaceDN/>
        <w:adjustRightInd/>
        <w:contextualSpacing w:val="0"/>
        <w:rPr>
          <w:b/>
          <w:bCs w:val="0"/>
        </w:rPr>
      </w:pPr>
    </w:p>
    <w:p w14:paraId="236EC04D" w14:textId="2A7FF18B" w:rsidR="00030197" w:rsidRDefault="00B66772" w:rsidP="00B66772">
      <w:pPr>
        <w:autoSpaceDE/>
        <w:autoSpaceDN/>
        <w:adjustRightInd/>
        <w:contextualSpacing w:val="0"/>
        <w:rPr>
          <w:b/>
          <w:bCs w:val="0"/>
        </w:rPr>
      </w:pPr>
      <w:r>
        <w:t>Managing clinicians may consider if it is appropriate to temporarily withhold contraindicated concomitant medication while receiving Paxlovid or consider alternatives. The risks and benefits of doing so should be explained to the participant. Clear plans should be made about restarting such treatment and – if necessary – any checks that need to be made beforehand. These plans should be communicated to the participant and their general practitioner in the discharge summary.</w:t>
      </w:r>
    </w:p>
    <w:p w14:paraId="2C97305F" w14:textId="77777777" w:rsidR="005A3F60" w:rsidRDefault="005A3F60" w:rsidP="00052E11">
      <w:pPr>
        <w:autoSpaceDE/>
        <w:autoSpaceDN/>
        <w:adjustRightInd/>
        <w:contextualSpacing w:val="0"/>
        <w:rPr>
          <w:b/>
          <w:bCs w:val="0"/>
        </w:rPr>
      </w:pPr>
    </w:p>
    <w:p w14:paraId="1A707346" w14:textId="168FFADA" w:rsidR="00052E11" w:rsidRDefault="00052E11" w:rsidP="00052E11">
      <w:pPr>
        <w:autoSpaceDE/>
        <w:autoSpaceDN/>
        <w:adjustRightInd/>
        <w:contextualSpacing w:val="0"/>
        <w:rPr>
          <w:b/>
          <w:bCs w:val="0"/>
        </w:rPr>
      </w:pPr>
      <w:r w:rsidRPr="009B53F7">
        <w:rPr>
          <w:b/>
          <w:bCs w:val="0"/>
        </w:rPr>
        <w:t>Baloxavir Marboxil</w:t>
      </w:r>
    </w:p>
    <w:p w14:paraId="77047B6D" w14:textId="77777777" w:rsidR="00052E11" w:rsidRDefault="00052E11" w:rsidP="00052E11">
      <w:pPr>
        <w:rPr>
          <w:rFonts w:eastAsia="Times New Roman"/>
        </w:rPr>
      </w:pPr>
      <w:r w:rsidRPr="00633320">
        <w:rPr>
          <w:rFonts w:eastAsia="Times New Roman"/>
        </w:rPr>
        <w:t>Contraindications:</w:t>
      </w:r>
    </w:p>
    <w:p w14:paraId="01FFF8E4" w14:textId="37BD54F1" w:rsidR="00052E11" w:rsidRDefault="00052E11" w:rsidP="00052E11">
      <w:pPr>
        <w:pStyle w:val="ListParagraph"/>
        <w:numPr>
          <w:ilvl w:val="0"/>
          <w:numId w:val="50"/>
        </w:numPr>
        <w:autoSpaceDE/>
        <w:autoSpaceDN/>
        <w:adjustRightInd/>
        <w:contextualSpacing w:val="0"/>
        <w:jc w:val="left"/>
      </w:pPr>
      <w:r>
        <w:t>Weight &lt;40kg</w:t>
      </w:r>
      <w:r w:rsidR="003B5DC6">
        <w:t xml:space="preserve"> (regardless of age)</w:t>
      </w:r>
    </w:p>
    <w:p w14:paraId="53FBF2B5" w14:textId="77777777" w:rsidR="00052E11" w:rsidRPr="00FC7B7C" w:rsidRDefault="00052E11" w:rsidP="00052E11">
      <w:pPr>
        <w:pStyle w:val="ListParagraph"/>
        <w:numPr>
          <w:ilvl w:val="0"/>
          <w:numId w:val="50"/>
        </w:numPr>
      </w:pPr>
      <w:r w:rsidRPr="00FC7B7C">
        <w:t>Known hypersensitivity to baloxavir marboxil or the drug product excipients</w:t>
      </w:r>
    </w:p>
    <w:p w14:paraId="039AE639"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Participants who have received baloxavir marboxil for the current influenza infection</w:t>
      </w:r>
    </w:p>
    <w:p w14:paraId="687EC25D" w14:textId="77777777" w:rsidR="00052E11" w:rsidRPr="00351108" w:rsidRDefault="00052E11" w:rsidP="00052E11">
      <w:pPr>
        <w:pStyle w:val="ListParagraph"/>
        <w:rPr>
          <w:rFonts w:eastAsia="Times New Roman"/>
        </w:rPr>
      </w:pPr>
    </w:p>
    <w:p w14:paraId="61F369B0" w14:textId="77777777" w:rsidR="00052E11" w:rsidRDefault="00052E11" w:rsidP="00052E11">
      <w:pPr>
        <w:autoSpaceDE/>
        <w:autoSpaceDN/>
        <w:adjustRightInd/>
        <w:contextualSpacing w:val="0"/>
        <w:rPr>
          <w:b/>
          <w:bCs w:val="0"/>
        </w:rPr>
      </w:pPr>
      <w:r>
        <w:rPr>
          <w:b/>
          <w:bCs w:val="0"/>
        </w:rPr>
        <w:t>Oseltamivir</w:t>
      </w:r>
    </w:p>
    <w:p w14:paraId="3EDBE5F5" w14:textId="77777777" w:rsidR="00052E11" w:rsidRDefault="00052E11" w:rsidP="00052E11">
      <w:pPr>
        <w:rPr>
          <w:rFonts w:eastAsia="Times New Roman"/>
        </w:rPr>
      </w:pPr>
      <w:r w:rsidRPr="00633320">
        <w:rPr>
          <w:rFonts w:eastAsia="Times New Roman"/>
        </w:rPr>
        <w:t>Contraindications:</w:t>
      </w:r>
    </w:p>
    <w:p w14:paraId="1511B4BC" w14:textId="77777777" w:rsidR="00052E11" w:rsidRPr="00FC7B7C" w:rsidRDefault="00052E11" w:rsidP="00052E11">
      <w:pPr>
        <w:pStyle w:val="ListParagraph"/>
        <w:numPr>
          <w:ilvl w:val="0"/>
          <w:numId w:val="50"/>
        </w:numPr>
      </w:pPr>
      <w:r w:rsidRPr="00FC7B7C">
        <w:t xml:space="preserve">Known hypersensitivity to </w:t>
      </w:r>
      <w:r>
        <w:t>oseltamivir</w:t>
      </w:r>
      <w:r w:rsidRPr="00FC7B7C">
        <w:t xml:space="preserve"> or the drug product excipients</w:t>
      </w:r>
    </w:p>
    <w:p w14:paraId="634F43C5"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r>
        <w:rPr>
          <w:rFonts w:eastAsia="Times New Roman"/>
          <w:bCs w:val="0"/>
          <w:color w:val="auto"/>
        </w:rPr>
        <w:t xml:space="preserve">oseltamivir </w:t>
      </w:r>
      <w:r w:rsidRPr="00896E31">
        <w:rPr>
          <w:rFonts w:eastAsia="Times New Roman"/>
          <w:bCs w:val="0"/>
          <w:color w:val="auto"/>
        </w:rPr>
        <w:t>for the current influenza infection</w:t>
      </w:r>
    </w:p>
    <w:p w14:paraId="42D3F156" w14:textId="77777777" w:rsidR="00052E11" w:rsidRPr="00633320" w:rsidRDefault="00052E11" w:rsidP="00052E11">
      <w:pPr>
        <w:rPr>
          <w:rFonts w:eastAsia="Times New Roman"/>
        </w:rPr>
      </w:pPr>
      <w:r w:rsidRPr="00633320">
        <w:rPr>
          <w:rFonts w:eastAsia="Times New Roman"/>
        </w:rPr>
        <w:t>Cautions:</w:t>
      </w:r>
    </w:p>
    <w:p w14:paraId="57DE3E8B" w14:textId="77777777" w:rsidR="00052E11" w:rsidRPr="00633320" w:rsidRDefault="00052E11" w:rsidP="00052E11">
      <w:pPr>
        <w:pStyle w:val="ListParagraph"/>
        <w:numPr>
          <w:ilvl w:val="0"/>
          <w:numId w:val="35"/>
        </w:numPr>
        <w:rPr>
          <w:rFonts w:eastAsia="Times New Roman"/>
        </w:rPr>
      </w:pPr>
      <w:r w:rsidRPr="00633320">
        <w:rPr>
          <w:rFonts w:eastAsia="Times New Roman"/>
        </w:rPr>
        <w:t>Dose should be reduced in presence of renal impairment</w:t>
      </w:r>
    </w:p>
    <w:p w14:paraId="04122D39" w14:textId="77777777" w:rsidR="00052E11" w:rsidRDefault="00052E11" w:rsidP="00052E11">
      <w:pPr>
        <w:pStyle w:val="ListParagraph"/>
        <w:numPr>
          <w:ilvl w:val="1"/>
          <w:numId w:val="35"/>
        </w:numPr>
        <w:rPr>
          <w:rFonts w:eastAsia="Times New Roman"/>
        </w:rPr>
      </w:pPr>
      <w:r w:rsidRPr="00633320">
        <w:rPr>
          <w:rFonts w:eastAsia="Times New Roman"/>
        </w:rPr>
        <w:t>eGFR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p>
    <w:p w14:paraId="485D8533" w14:textId="77777777" w:rsidR="00052E11" w:rsidRPr="00633320" w:rsidRDefault="00052E11" w:rsidP="00052E11">
      <w:pPr>
        <w:pStyle w:val="ListParagraph"/>
        <w:numPr>
          <w:ilvl w:val="1"/>
          <w:numId w:val="35"/>
        </w:numPr>
        <w:rPr>
          <w:rFonts w:eastAsia="Times New Roman"/>
        </w:rPr>
      </w:pPr>
      <w:r>
        <w:rPr>
          <w:rFonts w:eastAsia="Times New Roman"/>
        </w:rPr>
        <w:lastRenderedPageBreak/>
        <w:t>eGFR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p>
    <w:p w14:paraId="46CBD6C9" w14:textId="1DCC8FCB" w:rsidR="00052E11" w:rsidRDefault="00052E11" w:rsidP="00052E11">
      <w:pPr>
        <w:pStyle w:val="ListParagraph"/>
        <w:numPr>
          <w:ilvl w:val="1"/>
          <w:numId w:val="35"/>
        </w:numPr>
        <w:rPr>
          <w:rFonts w:eastAsia="Times New Roman"/>
        </w:rPr>
      </w:pPr>
      <w:r w:rsidRPr="00633320">
        <w:rPr>
          <w:rFonts w:eastAsia="Times New Roman"/>
        </w:rPr>
        <w:t xml:space="preserve">eGFR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p>
    <w:p w14:paraId="4BB52328" w14:textId="4145F1F8" w:rsidR="009C1271" w:rsidRPr="00633320" w:rsidRDefault="009C1271" w:rsidP="009C1271">
      <w:pPr>
        <w:pStyle w:val="ListParagraph"/>
        <w:numPr>
          <w:ilvl w:val="0"/>
          <w:numId w:val="35"/>
        </w:numPr>
        <w:rPr>
          <w:rFonts w:eastAsia="Times New Roman"/>
        </w:rPr>
      </w:pPr>
      <w:r>
        <w:rPr>
          <w:rFonts w:eastAsia="Times New Roman"/>
        </w:rPr>
        <w:t>Dose should be reduced for adult patients weighing &lt;40 kg to 60 mg twice daily</w:t>
      </w:r>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8F2EC2">
      <w:pPr>
        <w:pStyle w:val="Heading2"/>
      </w:pPr>
      <w:bookmarkStart w:id="539" w:name="_Toc38099280"/>
      <w:bookmarkStart w:id="540" w:name="_Ref50472190"/>
      <w:bookmarkStart w:id="541" w:name="_Ref53515449"/>
      <w:bookmarkStart w:id="542" w:name="_Toc44674877"/>
      <w:bookmarkStart w:id="543" w:name="_Toc97376117"/>
      <w:bookmarkStart w:id="544" w:name="_Toc37107326"/>
      <w:r w:rsidRPr="00633320">
        <w:lastRenderedPageBreak/>
        <w:t xml:space="preserve">Appendix </w:t>
      </w:r>
      <w:r w:rsidR="004D7874" w:rsidRPr="00633320">
        <w:t>3</w:t>
      </w:r>
      <w:r w:rsidR="00DB6908" w:rsidRPr="00633320">
        <w:t>: Paediatric dosing information</w:t>
      </w:r>
      <w:bookmarkEnd w:id="539"/>
      <w:bookmarkEnd w:id="540"/>
      <w:bookmarkEnd w:id="541"/>
      <w:bookmarkEnd w:id="542"/>
      <w:bookmarkEnd w:id="543"/>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33A0E330" w14:textId="36720EE5" w:rsidR="00456322" w:rsidRPr="00633320" w:rsidRDefault="00456322" w:rsidP="00456322">
      <w:pPr>
        <w:tabs>
          <w:tab w:val="left" w:pos="2662"/>
        </w:tabs>
        <w:rPr>
          <w:b/>
          <w:color w:val="auto"/>
        </w:rPr>
      </w:pPr>
      <w:bookmarkStart w:id="545" w:name="_Toc38099281"/>
      <w:r>
        <w:rPr>
          <w:b/>
          <w:color w:val="auto"/>
        </w:rPr>
        <w:t>R</w:t>
      </w:r>
      <w:r w:rsidRPr="00633320">
        <w:rPr>
          <w:b/>
          <w:color w:val="auto"/>
        </w:rPr>
        <w:t>andomisation</w:t>
      </w:r>
      <w:r>
        <w:rPr>
          <w:b/>
          <w:color w:val="auto"/>
        </w:rPr>
        <w:t xml:space="preserve"> of children with COVID-19 Pneumonia (Patients &lt;</w:t>
      </w:r>
      <w:r w:rsidRPr="00633320">
        <w:rPr>
          <w:b/>
          <w:color w:val="auto"/>
        </w:rPr>
        <w:t>1</w:t>
      </w:r>
      <w:r>
        <w:rPr>
          <w:b/>
          <w:color w:val="auto"/>
        </w:rPr>
        <w:t>2</w:t>
      </w:r>
      <w:r w:rsidRPr="00633320">
        <w:rPr>
          <w:b/>
          <w:color w:val="auto"/>
        </w:rPr>
        <w:t xml:space="preserve"> year</w:t>
      </w:r>
      <w:r>
        <w:rPr>
          <w:b/>
          <w:color w:val="auto"/>
        </w:rPr>
        <w:t>s</w:t>
      </w:r>
      <w:r w:rsidRPr="00633320">
        <w:rPr>
          <w:b/>
          <w:color w:val="auto"/>
        </w:rPr>
        <w:t xml:space="preserve"> of age will </w:t>
      </w:r>
      <w:r w:rsidRPr="00633320">
        <w:rPr>
          <w:b/>
          <w:color w:val="auto"/>
          <w:u w:val="single"/>
        </w:rPr>
        <w:t>NOT</w:t>
      </w:r>
      <w:r w:rsidRPr="00633320">
        <w:rPr>
          <w:b/>
          <w:color w:val="auto"/>
        </w:rPr>
        <w:t xml:space="preserve"> be eligible)</w:t>
      </w:r>
    </w:p>
    <w:p w14:paraId="3E38819A" w14:textId="77777777" w:rsidR="00456322" w:rsidRPr="00633320" w:rsidRDefault="00456322" w:rsidP="00456322">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456322" w:rsidRPr="00633320" w14:paraId="7F025A93" w14:textId="77777777" w:rsidTr="00456322">
        <w:trPr>
          <w:trHeight w:val="454"/>
        </w:trPr>
        <w:tc>
          <w:tcPr>
            <w:tcW w:w="2552" w:type="dxa"/>
            <w:tcBorders>
              <w:top w:val="single" w:sz="18" w:space="0" w:color="auto"/>
              <w:left w:val="nil"/>
              <w:bottom w:val="single" w:sz="18" w:space="0" w:color="auto"/>
            </w:tcBorders>
            <w:shd w:val="clear" w:color="auto" w:fill="D9D9D9" w:themeFill="background1" w:themeFillShade="D9"/>
          </w:tcPr>
          <w:p w14:paraId="18D0D0A2" w14:textId="77777777" w:rsidR="00456322" w:rsidRPr="00633320" w:rsidRDefault="00456322" w:rsidP="00145CC9">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D9D9D9" w:themeFill="background1" w:themeFillShade="D9"/>
          </w:tcPr>
          <w:p w14:paraId="1DE0889B" w14:textId="77777777" w:rsidR="00456322" w:rsidRPr="00633320" w:rsidRDefault="00456322" w:rsidP="00145CC9">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D9D9D9" w:themeFill="background1" w:themeFillShade="D9"/>
          </w:tcPr>
          <w:p w14:paraId="49E56D29" w14:textId="77777777" w:rsidR="00456322" w:rsidRPr="00633320" w:rsidRDefault="00456322" w:rsidP="00145CC9">
            <w:pPr>
              <w:rPr>
                <w:b/>
                <w:color w:val="auto"/>
                <w:sz w:val="20"/>
                <w:szCs w:val="20"/>
              </w:rPr>
            </w:pPr>
            <w:r w:rsidRPr="00633320">
              <w:rPr>
                <w:b/>
                <w:color w:val="auto"/>
                <w:sz w:val="20"/>
                <w:szCs w:val="20"/>
              </w:rPr>
              <w:t xml:space="preserve">Weight </w:t>
            </w:r>
          </w:p>
        </w:tc>
        <w:tc>
          <w:tcPr>
            <w:tcW w:w="4110" w:type="dxa"/>
            <w:tcBorders>
              <w:top w:val="single" w:sz="18" w:space="0" w:color="auto"/>
              <w:bottom w:val="single" w:sz="18" w:space="0" w:color="auto"/>
              <w:right w:val="nil"/>
            </w:tcBorders>
            <w:shd w:val="clear" w:color="auto" w:fill="D9D9D9" w:themeFill="background1" w:themeFillShade="D9"/>
          </w:tcPr>
          <w:p w14:paraId="0199A959" w14:textId="77777777" w:rsidR="00456322" w:rsidRPr="00633320" w:rsidRDefault="00456322" w:rsidP="00145CC9">
            <w:pPr>
              <w:rPr>
                <w:b/>
                <w:color w:val="auto"/>
                <w:sz w:val="20"/>
                <w:szCs w:val="20"/>
              </w:rPr>
            </w:pPr>
            <w:r w:rsidRPr="00633320">
              <w:rPr>
                <w:b/>
                <w:color w:val="auto"/>
                <w:sz w:val="20"/>
                <w:szCs w:val="20"/>
              </w:rPr>
              <w:t>Dose</w:t>
            </w:r>
          </w:p>
        </w:tc>
      </w:tr>
      <w:tr w:rsidR="00456322" w:rsidRPr="00633320" w14:paraId="3BBC3D21" w14:textId="77777777" w:rsidTr="00145CC9">
        <w:trPr>
          <w:trHeight w:val="397"/>
        </w:trPr>
        <w:tc>
          <w:tcPr>
            <w:tcW w:w="2552" w:type="dxa"/>
            <w:tcBorders>
              <w:top w:val="single" w:sz="18" w:space="0" w:color="auto"/>
              <w:left w:val="nil"/>
              <w:bottom w:val="single" w:sz="18" w:space="0" w:color="auto"/>
            </w:tcBorders>
            <w:vAlign w:val="center"/>
          </w:tcPr>
          <w:p w14:paraId="1859AFCB" w14:textId="77777777" w:rsidR="00456322" w:rsidRPr="00633320" w:rsidRDefault="00456322" w:rsidP="00145CC9">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43B9BD76" w14:textId="77777777" w:rsidR="00456322" w:rsidRPr="00633320" w:rsidRDefault="00456322" w:rsidP="00145CC9">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47A632FB" w14:textId="77777777" w:rsidR="00456322" w:rsidRPr="00633320" w:rsidRDefault="00456322" w:rsidP="00145CC9">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DFE9C3A" w14:textId="77777777" w:rsidR="00456322" w:rsidRPr="00633320" w:rsidRDefault="00456322" w:rsidP="00145CC9">
            <w:pPr>
              <w:rPr>
                <w:color w:val="auto"/>
                <w:sz w:val="20"/>
                <w:szCs w:val="20"/>
              </w:rPr>
            </w:pPr>
            <w:r w:rsidRPr="00633320">
              <w:rPr>
                <w:color w:val="auto"/>
                <w:sz w:val="20"/>
                <w:szCs w:val="20"/>
              </w:rPr>
              <w:t>-</w:t>
            </w:r>
          </w:p>
        </w:tc>
      </w:tr>
      <w:tr w:rsidR="00456322" w:rsidRPr="00633320" w14:paraId="6EDAB59F" w14:textId="77777777" w:rsidTr="00145CC9">
        <w:trPr>
          <w:trHeight w:val="567"/>
        </w:trPr>
        <w:tc>
          <w:tcPr>
            <w:tcW w:w="2552" w:type="dxa"/>
            <w:vMerge w:val="restart"/>
            <w:tcBorders>
              <w:top w:val="single" w:sz="18" w:space="0" w:color="auto"/>
              <w:left w:val="nil"/>
            </w:tcBorders>
          </w:tcPr>
          <w:p w14:paraId="3F81EF95" w14:textId="3B562525" w:rsidR="00456322" w:rsidRPr="00633320" w:rsidRDefault="00456322" w:rsidP="00145CC9">
            <w:pPr>
              <w:rPr>
                <w:b/>
                <w:bCs w:val="0"/>
                <w:color w:val="auto"/>
                <w:sz w:val="20"/>
                <w:szCs w:val="20"/>
              </w:rPr>
            </w:pPr>
            <w:r>
              <w:rPr>
                <w:b/>
                <w:color w:val="auto"/>
                <w:sz w:val="20"/>
                <w:szCs w:val="20"/>
              </w:rPr>
              <w:t>Sotrovimab</w:t>
            </w:r>
          </w:p>
        </w:tc>
        <w:tc>
          <w:tcPr>
            <w:tcW w:w="1838" w:type="dxa"/>
            <w:vMerge w:val="restart"/>
            <w:tcBorders>
              <w:top w:val="single" w:sz="18" w:space="0" w:color="auto"/>
            </w:tcBorders>
          </w:tcPr>
          <w:p w14:paraId="76D103BD" w14:textId="77777777" w:rsidR="00456322" w:rsidRPr="00633320" w:rsidRDefault="00456322" w:rsidP="00145CC9">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4B8956FB" w14:textId="63DA4324" w:rsidR="00456322" w:rsidRPr="00633320" w:rsidRDefault="00456322" w:rsidP="00456322">
            <w:pPr>
              <w:rPr>
                <w:color w:val="auto"/>
                <w:sz w:val="20"/>
                <w:szCs w:val="20"/>
              </w:rPr>
            </w:pPr>
            <w:r>
              <w:rPr>
                <w:color w:val="auto"/>
                <w:sz w:val="20"/>
                <w:szCs w:val="20"/>
              </w:rPr>
              <w:t>Children</w:t>
            </w:r>
            <w:r w:rsidRPr="00633320">
              <w:rPr>
                <w:color w:val="auto"/>
                <w:sz w:val="20"/>
                <w:szCs w:val="20"/>
              </w:rPr>
              <w:t xml:space="preserve"> &lt;1</w:t>
            </w:r>
            <w:r>
              <w:rPr>
                <w:color w:val="auto"/>
                <w:sz w:val="20"/>
                <w:szCs w:val="20"/>
              </w:rPr>
              <w:t>2</w:t>
            </w:r>
            <w:r w:rsidRPr="00633320">
              <w:rPr>
                <w:color w:val="auto"/>
                <w:sz w:val="20"/>
                <w:szCs w:val="20"/>
              </w:rPr>
              <w:t xml:space="preserve"> year</w:t>
            </w:r>
            <w:r>
              <w:rPr>
                <w:color w:val="auto"/>
                <w:sz w:val="20"/>
                <w:szCs w:val="20"/>
              </w:rPr>
              <w:t>s old</w:t>
            </w:r>
            <w:r w:rsidRPr="00633320">
              <w:rPr>
                <w:color w:val="auto"/>
                <w:sz w:val="20"/>
                <w:szCs w:val="20"/>
              </w:rPr>
              <w:t xml:space="preserve"> excluded</w:t>
            </w:r>
          </w:p>
        </w:tc>
      </w:tr>
      <w:tr w:rsidR="00456322" w:rsidRPr="00633320" w14:paraId="48D8F975" w14:textId="77777777" w:rsidTr="00456322">
        <w:trPr>
          <w:trHeight w:val="595"/>
        </w:trPr>
        <w:tc>
          <w:tcPr>
            <w:tcW w:w="2552" w:type="dxa"/>
            <w:vMerge/>
            <w:tcBorders>
              <w:left w:val="nil"/>
            </w:tcBorders>
          </w:tcPr>
          <w:p w14:paraId="577677D1" w14:textId="77777777" w:rsidR="00456322" w:rsidRPr="00633320" w:rsidRDefault="00456322" w:rsidP="00145CC9">
            <w:pPr>
              <w:rPr>
                <w:color w:val="auto"/>
                <w:sz w:val="20"/>
                <w:szCs w:val="20"/>
              </w:rPr>
            </w:pPr>
          </w:p>
        </w:tc>
        <w:tc>
          <w:tcPr>
            <w:tcW w:w="1838" w:type="dxa"/>
            <w:vMerge/>
          </w:tcPr>
          <w:p w14:paraId="76DF6BDB"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7439B614" w14:textId="4F631277" w:rsidR="00456322" w:rsidRPr="00633320" w:rsidRDefault="00456322" w:rsidP="00456322">
            <w:pPr>
              <w:rPr>
                <w:color w:val="auto"/>
                <w:sz w:val="20"/>
                <w:szCs w:val="20"/>
              </w:rPr>
            </w:pPr>
            <w:r>
              <w:rPr>
                <w:color w:val="auto"/>
                <w:sz w:val="20"/>
                <w:szCs w:val="20"/>
              </w:rPr>
              <w:t>&lt;4</w:t>
            </w:r>
            <w:r w:rsidRPr="00633320">
              <w:rPr>
                <w:color w:val="auto"/>
                <w:sz w:val="20"/>
                <w:szCs w:val="20"/>
              </w:rPr>
              <w:t>0 kg</w:t>
            </w:r>
          </w:p>
        </w:tc>
        <w:tc>
          <w:tcPr>
            <w:tcW w:w="4110" w:type="dxa"/>
            <w:tcBorders>
              <w:top w:val="single" w:sz="4" w:space="0" w:color="auto"/>
              <w:bottom w:val="single" w:sz="4" w:space="0" w:color="auto"/>
              <w:right w:val="nil"/>
            </w:tcBorders>
          </w:tcPr>
          <w:p w14:paraId="74AA6B08" w14:textId="5ABC3BA4" w:rsidR="00456322" w:rsidRPr="00633320" w:rsidRDefault="00456322" w:rsidP="00145CC9">
            <w:pPr>
              <w:rPr>
                <w:color w:val="auto"/>
                <w:sz w:val="20"/>
                <w:szCs w:val="20"/>
              </w:rPr>
            </w:pPr>
            <w:r>
              <w:rPr>
                <w:color w:val="auto"/>
                <w:sz w:val="20"/>
                <w:szCs w:val="20"/>
              </w:rPr>
              <w:t>Excluded regardless of age</w:t>
            </w:r>
          </w:p>
        </w:tc>
      </w:tr>
      <w:tr w:rsidR="00456322" w:rsidRPr="00633320" w14:paraId="436A1FFA" w14:textId="77777777" w:rsidTr="00456322">
        <w:trPr>
          <w:trHeight w:val="703"/>
        </w:trPr>
        <w:tc>
          <w:tcPr>
            <w:tcW w:w="2552" w:type="dxa"/>
            <w:vMerge/>
            <w:tcBorders>
              <w:left w:val="nil"/>
              <w:bottom w:val="single" w:sz="4" w:space="0" w:color="auto"/>
            </w:tcBorders>
          </w:tcPr>
          <w:p w14:paraId="46E6D88B" w14:textId="77777777" w:rsidR="00456322" w:rsidRPr="00633320" w:rsidRDefault="00456322" w:rsidP="00145CC9">
            <w:pPr>
              <w:rPr>
                <w:color w:val="auto"/>
                <w:sz w:val="20"/>
                <w:szCs w:val="20"/>
              </w:rPr>
            </w:pPr>
          </w:p>
        </w:tc>
        <w:tc>
          <w:tcPr>
            <w:tcW w:w="1838" w:type="dxa"/>
            <w:vMerge/>
          </w:tcPr>
          <w:p w14:paraId="210E1A93"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351E3738" w14:textId="23597B6B" w:rsidR="00456322" w:rsidRPr="00633320" w:rsidRDefault="00456322" w:rsidP="00456322">
            <w:pPr>
              <w:rPr>
                <w:color w:val="auto"/>
                <w:sz w:val="20"/>
                <w:szCs w:val="20"/>
              </w:rPr>
            </w:pPr>
            <w:r w:rsidRPr="00633320">
              <w:rPr>
                <w:rFonts w:cstheme="minorHAnsi"/>
                <w:color w:val="auto"/>
                <w:sz w:val="20"/>
                <w:szCs w:val="20"/>
              </w:rPr>
              <w:t>≥</w:t>
            </w:r>
            <w:r>
              <w:rPr>
                <w:rFonts w:cstheme="minorHAnsi"/>
                <w:color w:val="auto"/>
                <w:sz w:val="20"/>
                <w:szCs w:val="20"/>
              </w:rPr>
              <w:t>40</w:t>
            </w:r>
            <w:r w:rsidRPr="00633320">
              <w:rPr>
                <w:color w:val="auto"/>
                <w:sz w:val="20"/>
                <w:szCs w:val="20"/>
              </w:rPr>
              <w:t xml:space="preserve"> kg</w:t>
            </w:r>
          </w:p>
        </w:tc>
        <w:tc>
          <w:tcPr>
            <w:tcW w:w="4110" w:type="dxa"/>
            <w:tcBorders>
              <w:top w:val="single" w:sz="4" w:space="0" w:color="auto"/>
              <w:bottom w:val="single" w:sz="4" w:space="0" w:color="auto"/>
              <w:right w:val="nil"/>
            </w:tcBorders>
          </w:tcPr>
          <w:p w14:paraId="247BFB73" w14:textId="3D403AEC" w:rsidR="00456322" w:rsidRPr="00633320" w:rsidRDefault="007C3378" w:rsidP="00F00E08">
            <w:pPr>
              <w:rPr>
                <w:color w:val="auto"/>
                <w:sz w:val="20"/>
                <w:szCs w:val="20"/>
              </w:rPr>
            </w:pPr>
            <w:r>
              <w:rPr>
                <w:color w:val="auto"/>
                <w:sz w:val="20"/>
                <w:szCs w:val="20"/>
              </w:rPr>
              <w:t>10</w:t>
            </w:r>
            <w:r w:rsidR="00456322">
              <w:rPr>
                <w:color w:val="auto"/>
                <w:sz w:val="20"/>
                <w:szCs w:val="20"/>
              </w:rPr>
              <w:t xml:space="preserve">00 mg intravenous in </w:t>
            </w:r>
            <w:r>
              <w:rPr>
                <w:color w:val="auto"/>
                <w:sz w:val="20"/>
                <w:szCs w:val="20"/>
              </w:rPr>
              <w:t>1</w:t>
            </w:r>
            <w:r w:rsidR="00456322">
              <w:rPr>
                <w:color w:val="auto"/>
                <w:sz w:val="20"/>
                <w:szCs w:val="20"/>
              </w:rPr>
              <w:t xml:space="preserve">00 mL of 0.9% NaCl or </w:t>
            </w:r>
            <w:r w:rsidR="00F00E08">
              <w:rPr>
                <w:color w:val="auto"/>
                <w:sz w:val="20"/>
                <w:szCs w:val="20"/>
              </w:rPr>
              <w:t>5% dextrose</w:t>
            </w:r>
            <w:r w:rsidR="00456322">
              <w:rPr>
                <w:color w:val="auto"/>
                <w:sz w:val="20"/>
                <w:szCs w:val="20"/>
              </w:rPr>
              <w:t xml:space="preserve"> over 1 hour</w:t>
            </w:r>
          </w:p>
        </w:tc>
      </w:tr>
    </w:tbl>
    <w:p w14:paraId="2BABD541" w14:textId="77777777" w:rsidR="00456322" w:rsidRDefault="00456322" w:rsidP="00E908A7">
      <w:pPr>
        <w:tabs>
          <w:tab w:val="left" w:pos="2662"/>
        </w:tabs>
        <w:rPr>
          <w:b/>
          <w:color w:val="auto"/>
        </w:rPr>
      </w:pPr>
    </w:p>
    <w:p w14:paraId="1980D7E3" w14:textId="77777777" w:rsidR="00456322" w:rsidRDefault="00456322" w:rsidP="00E908A7">
      <w:pPr>
        <w:tabs>
          <w:tab w:val="left" w:pos="2662"/>
        </w:tabs>
        <w:rPr>
          <w:b/>
          <w:color w:val="auto"/>
        </w:rPr>
      </w:pPr>
    </w:p>
    <w:p w14:paraId="1F4CF3B0" w14:textId="77777777" w:rsidR="00BF158F" w:rsidRDefault="00BF158F">
      <w:pPr>
        <w:autoSpaceDE/>
        <w:autoSpaceDN/>
        <w:adjustRightInd/>
        <w:contextualSpacing w:val="0"/>
        <w:jc w:val="left"/>
        <w:rPr>
          <w:b/>
          <w:color w:val="auto"/>
        </w:rPr>
      </w:pPr>
      <w:bookmarkStart w:id="546" w:name="_Toc44674878"/>
      <w:r>
        <w:rPr>
          <w:b/>
          <w:color w:val="auto"/>
        </w:rPr>
        <w:br w:type="page"/>
      </w:r>
    </w:p>
    <w:p w14:paraId="69B9880A" w14:textId="319E41BE" w:rsidR="00CF37F5" w:rsidRDefault="00CF37F5" w:rsidP="00CF37F5">
      <w:pPr>
        <w:rPr>
          <w:b/>
          <w:color w:val="auto"/>
        </w:rPr>
      </w:pPr>
      <w:r>
        <w:rPr>
          <w:b/>
          <w:color w:val="auto"/>
        </w:rPr>
        <w:lastRenderedPageBreak/>
        <w:t>Influenza Randomisations</w:t>
      </w:r>
    </w:p>
    <w:p w14:paraId="25CC5A7A" w14:textId="77777777" w:rsidR="00CF37F5" w:rsidRPr="00633320" w:rsidRDefault="00CF37F5" w:rsidP="00CF37F5">
      <w:pPr>
        <w:rPr>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b/>
                <w:color w:val="auto"/>
                <w:sz w:val="20"/>
                <w:szCs w:val="20"/>
              </w:rPr>
            </w:pPr>
            <w:r w:rsidRPr="00633320">
              <w:rPr>
                <w:b/>
                <w:color w:val="auto"/>
                <w:sz w:val="20"/>
                <w:szCs w:val="20"/>
              </w:rPr>
              <w:t>Arm</w:t>
            </w:r>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b/>
                <w:color w:val="auto"/>
                <w:sz w:val="20"/>
                <w:szCs w:val="20"/>
              </w:rPr>
            </w:pPr>
            <w:r w:rsidRPr="00633320">
              <w:rPr>
                <w:b/>
                <w:color w:val="auto"/>
                <w:sz w:val="20"/>
                <w:szCs w:val="20"/>
              </w:rPr>
              <w:t>Route</w:t>
            </w:r>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b/>
                <w:color w:val="auto"/>
                <w:sz w:val="20"/>
                <w:szCs w:val="20"/>
              </w:rPr>
            </w:pPr>
            <w:r>
              <w:rPr>
                <w:b/>
                <w:color w:val="auto"/>
                <w:sz w:val="20"/>
                <w:szCs w:val="20"/>
              </w:rPr>
              <w:t>Weight/Age</w:t>
            </w:r>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b/>
                <w:color w:val="auto"/>
                <w:sz w:val="20"/>
                <w:szCs w:val="20"/>
              </w:rPr>
            </w:pPr>
            <w:r w:rsidRPr="00633320">
              <w:rPr>
                <w:b/>
                <w:color w:val="auto"/>
                <w:sz w:val="20"/>
                <w:szCs w:val="20"/>
              </w:rPr>
              <w:t xml:space="preserve">Dose </w:t>
            </w:r>
          </w:p>
        </w:tc>
      </w:tr>
      <w:tr w:rsidR="00CF37F5" w:rsidRPr="00633320" w14:paraId="4CB1CD4B" w14:textId="77777777" w:rsidTr="00CF37F5">
        <w:trPr>
          <w:trHeight w:val="871"/>
        </w:trPr>
        <w:tc>
          <w:tcPr>
            <w:tcW w:w="1985" w:type="dxa"/>
            <w:vMerge w:val="restart"/>
            <w:tcBorders>
              <w:top w:val="single" w:sz="12" w:space="0" w:color="auto"/>
              <w:left w:val="nil"/>
            </w:tcBorders>
          </w:tcPr>
          <w:p w14:paraId="2D8D1E36" w14:textId="77777777" w:rsidR="00CF37F5" w:rsidRPr="00C361F8" w:rsidRDefault="00CF37F5" w:rsidP="005A7474">
            <w:pPr>
              <w:rPr>
                <w:b/>
                <w:sz w:val="20"/>
                <w:szCs w:val="20"/>
              </w:rPr>
            </w:pPr>
            <w:r w:rsidRPr="00C361F8">
              <w:rPr>
                <w:b/>
                <w:sz w:val="20"/>
                <w:szCs w:val="20"/>
              </w:rPr>
              <w:t>Oseltamivir</w:t>
            </w:r>
          </w:p>
          <w:p w14:paraId="19CCC70D" w14:textId="77777777" w:rsidR="00CF37F5" w:rsidRPr="00C361F8" w:rsidRDefault="00CF37F5" w:rsidP="005A7474">
            <w:pPr>
              <w:rPr>
                <w:b/>
                <w:sz w:val="20"/>
                <w:szCs w:val="20"/>
              </w:rPr>
            </w:pPr>
          </w:p>
          <w:p w14:paraId="5FFCF17F" w14:textId="77777777" w:rsidR="00CF37F5" w:rsidRDefault="00CF37F5" w:rsidP="00CF37F5">
            <w:pPr>
              <w:pStyle w:val="ListParagraph"/>
              <w:numPr>
                <w:ilvl w:val="0"/>
                <w:numId w:val="20"/>
              </w:numPr>
              <w:ind w:left="176" w:hanging="142"/>
              <w:jc w:val="left"/>
              <w:rPr>
                <w:sz w:val="20"/>
                <w:szCs w:val="20"/>
              </w:rPr>
            </w:pPr>
            <w:r w:rsidRPr="00C361F8">
              <w:rPr>
                <w:sz w:val="20"/>
                <w:szCs w:val="20"/>
              </w:rPr>
              <w:t>30, 45 and 75 mg capsules</w:t>
            </w:r>
          </w:p>
          <w:p w14:paraId="05C982B0" w14:textId="77777777" w:rsidR="00CF37F5" w:rsidRPr="00C361F8" w:rsidRDefault="00CF37F5" w:rsidP="005A7474">
            <w:pPr>
              <w:pStyle w:val="ListParagraph"/>
              <w:ind w:left="176"/>
              <w:jc w:val="left"/>
              <w:rPr>
                <w:sz w:val="20"/>
                <w:szCs w:val="20"/>
              </w:rPr>
            </w:pPr>
          </w:p>
          <w:p w14:paraId="1EA73C7B" w14:textId="77777777" w:rsidR="00CF37F5" w:rsidRPr="00C361F8" w:rsidRDefault="00CF37F5" w:rsidP="00CF37F5">
            <w:pPr>
              <w:pStyle w:val="ListParagraph"/>
              <w:numPr>
                <w:ilvl w:val="0"/>
                <w:numId w:val="20"/>
              </w:numPr>
              <w:ind w:left="176" w:hanging="142"/>
              <w:jc w:val="left"/>
              <w:rPr>
                <w:sz w:val="20"/>
                <w:szCs w:val="20"/>
              </w:rPr>
            </w:pPr>
            <w:r w:rsidRPr="00C361F8">
              <w:rPr>
                <w:sz w:val="20"/>
                <w:szCs w:val="20"/>
              </w:rPr>
              <w:t>Oral suspension</w:t>
            </w:r>
            <w:r>
              <w:rPr>
                <w:sz w:val="20"/>
                <w:szCs w:val="20"/>
              </w:rPr>
              <w:t xml:space="preserve"> </w:t>
            </w:r>
            <w:r w:rsidRPr="00C361F8">
              <w:rPr>
                <w:sz w:val="20"/>
                <w:szCs w:val="20"/>
                <w:vertAlign w:val="superscript"/>
              </w:rPr>
              <w:t>a</w:t>
            </w:r>
          </w:p>
          <w:p w14:paraId="10C80A69" w14:textId="77777777" w:rsidR="00CF37F5" w:rsidRPr="00C361F8" w:rsidRDefault="00CF37F5" w:rsidP="005A7474">
            <w:pPr>
              <w:rPr>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sz w:val="20"/>
                <w:szCs w:val="20"/>
              </w:rPr>
            </w:pPr>
            <w:r w:rsidRPr="00C361F8">
              <w:rPr>
                <w:sz w:val="20"/>
                <w:szCs w:val="20"/>
              </w:rPr>
              <w:t>Oral</w:t>
            </w:r>
          </w:p>
          <w:p w14:paraId="00EBC0D9" w14:textId="77777777" w:rsidR="00CF37F5" w:rsidRPr="00C361F8" w:rsidRDefault="00CF37F5" w:rsidP="005A7474">
            <w:pPr>
              <w:jc w:val="left"/>
              <w:rPr>
                <w:sz w:val="20"/>
                <w:szCs w:val="20"/>
                <w:u w:val="single"/>
              </w:rPr>
            </w:pPr>
            <w:r w:rsidRPr="00C361F8">
              <w:rPr>
                <w:sz w:val="20"/>
                <w:szCs w:val="20"/>
                <w:u w:val="single"/>
              </w:rPr>
              <w:t>or</w:t>
            </w:r>
          </w:p>
          <w:p w14:paraId="6F5206D7" w14:textId="77777777" w:rsidR="00CF37F5" w:rsidRPr="00C361F8" w:rsidRDefault="00CF37F5" w:rsidP="005A7474">
            <w:pPr>
              <w:jc w:val="left"/>
              <w:rPr>
                <w:sz w:val="20"/>
                <w:szCs w:val="20"/>
              </w:rPr>
            </w:pPr>
            <w:r w:rsidRPr="00C361F8">
              <w:rPr>
                <w:sz w:val="20"/>
                <w:szCs w:val="20"/>
              </w:rPr>
              <w:t xml:space="preserve">Other enteral routes </w:t>
            </w:r>
          </w:p>
          <w:p w14:paraId="38DD6749" w14:textId="77777777" w:rsidR="00CF37F5" w:rsidRPr="00C361F8" w:rsidRDefault="00CF37F5" w:rsidP="005A7474">
            <w:pPr>
              <w:jc w:val="left"/>
              <w:rPr>
                <w:sz w:val="20"/>
                <w:szCs w:val="20"/>
              </w:rPr>
            </w:pPr>
          </w:p>
        </w:tc>
        <w:tc>
          <w:tcPr>
            <w:tcW w:w="1701" w:type="dxa"/>
            <w:tcBorders>
              <w:top w:val="single" w:sz="12" w:space="0" w:color="auto"/>
            </w:tcBorders>
          </w:tcPr>
          <w:p w14:paraId="20D0203B" w14:textId="5DCD263B" w:rsidR="00CF37F5" w:rsidRPr="00C361F8" w:rsidRDefault="00CF37F5" w:rsidP="005A7474">
            <w:pPr>
              <w:jc w:val="left"/>
              <w:rPr>
                <w:sz w:val="20"/>
                <w:szCs w:val="20"/>
              </w:rPr>
            </w:pPr>
            <w:r w:rsidRPr="00C361F8">
              <w:rPr>
                <w:sz w:val="20"/>
                <w:szCs w:val="20"/>
              </w:rPr>
              <w:t>Less than 36</w:t>
            </w:r>
            <w:r>
              <w:rPr>
                <w:sz w:val="20"/>
                <w:szCs w:val="20"/>
              </w:rPr>
              <w:t xml:space="preserve"> weeks</w:t>
            </w:r>
            <w:r w:rsidRPr="00C361F8">
              <w:rPr>
                <w:sz w:val="20"/>
                <w:szCs w:val="20"/>
              </w:rPr>
              <w:t xml:space="preserve"> corrected gestational age</w:t>
            </w:r>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sz w:val="20"/>
                <w:szCs w:val="20"/>
              </w:rPr>
            </w:pPr>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p>
          <w:p w14:paraId="72C6B8F0" w14:textId="77777777" w:rsidR="00CF37F5" w:rsidRPr="00C361F8" w:rsidRDefault="00CF37F5" w:rsidP="005A7474">
            <w:pPr>
              <w:rPr>
                <w:sz w:val="20"/>
                <w:szCs w:val="20"/>
              </w:rPr>
            </w:pPr>
          </w:p>
        </w:tc>
      </w:tr>
      <w:tr w:rsidR="00CF37F5" w:rsidRPr="00633320" w14:paraId="67B99B6A" w14:textId="77777777" w:rsidTr="00CF37F5">
        <w:trPr>
          <w:trHeight w:val="645"/>
        </w:trPr>
        <w:tc>
          <w:tcPr>
            <w:tcW w:w="1985" w:type="dxa"/>
            <w:vMerge/>
            <w:tcBorders>
              <w:left w:val="nil"/>
            </w:tcBorders>
          </w:tcPr>
          <w:p w14:paraId="5C1D84B2" w14:textId="77777777" w:rsidR="00CF37F5" w:rsidRPr="00C361F8" w:rsidRDefault="00CF37F5" w:rsidP="005A7474">
            <w:pPr>
              <w:rPr>
                <w:b/>
                <w:sz w:val="20"/>
                <w:szCs w:val="20"/>
              </w:rPr>
            </w:pPr>
          </w:p>
        </w:tc>
        <w:tc>
          <w:tcPr>
            <w:tcW w:w="1417" w:type="dxa"/>
            <w:vMerge/>
          </w:tcPr>
          <w:p w14:paraId="73788152" w14:textId="77777777" w:rsidR="00CF37F5" w:rsidRPr="00C361F8" w:rsidRDefault="00CF37F5" w:rsidP="005A7474">
            <w:pPr>
              <w:rPr>
                <w:sz w:val="20"/>
                <w:szCs w:val="20"/>
              </w:rPr>
            </w:pPr>
          </w:p>
        </w:tc>
        <w:tc>
          <w:tcPr>
            <w:tcW w:w="1701" w:type="dxa"/>
          </w:tcPr>
          <w:p w14:paraId="71060CC4" w14:textId="1EC718F5" w:rsidR="00CF37F5" w:rsidRPr="00C361F8" w:rsidRDefault="00CF37F5" w:rsidP="005A7474">
            <w:pPr>
              <w:jc w:val="left"/>
              <w:rPr>
                <w:sz w:val="20"/>
                <w:szCs w:val="20"/>
              </w:rPr>
            </w:pPr>
            <w:r w:rsidRPr="00C361F8">
              <w:rPr>
                <w:sz w:val="20"/>
                <w:szCs w:val="20"/>
              </w:rPr>
              <w:t xml:space="preserve">0 - 12 months (≥36 </w:t>
            </w:r>
            <w:r>
              <w:rPr>
                <w:sz w:val="20"/>
                <w:szCs w:val="20"/>
              </w:rPr>
              <w:t xml:space="preserve">weeks </w:t>
            </w:r>
            <w:r w:rsidRPr="00C361F8">
              <w:rPr>
                <w:sz w:val="20"/>
                <w:szCs w:val="20"/>
              </w:rPr>
              <w:t>corrected gestational age)</w:t>
            </w:r>
          </w:p>
          <w:p w14:paraId="10249D4A" w14:textId="77777777" w:rsidR="00CF37F5" w:rsidRPr="00C361F8" w:rsidRDefault="00CF37F5" w:rsidP="005A7474">
            <w:pPr>
              <w:jc w:val="left"/>
              <w:rPr>
                <w:sz w:val="20"/>
                <w:szCs w:val="20"/>
              </w:rPr>
            </w:pPr>
          </w:p>
        </w:tc>
        <w:tc>
          <w:tcPr>
            <w:tcW w:w="4253" w:type="dxa"/>
            <w:tcBorders>
              <w:top w:val="single" w:sz="4" w:space="0" w:color="auto"/>
              <w:bottom w:val="single" w:sz="4" w:space="0" w:color="auto"/>
              <w:right w:val="nil"/>
            </w:tcBorders>
          </w:tcPr>
          <w:p w14:paraId="77E7CED0" w14:textId="43203C2B" w:rsidR="00BA13C9" w:rsidRDefault="00BA13C9" w:rsidP="005A7474">
            <w:pPr>
              <w:spacing w:line="276" w:lineRule="auto"/>
              <w:ind w:left="34"/>
              <w:jc w:val="left"/>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BA13C9" w:rsidRPr="00C361F8" w14:paraId="0C736090" w14:textId="77777777" w:rsidTr="00BB4E0E">
              <w:trPr>
                <w:trHeight w:val="237"/>
              </w:trPr>
              <w:tc>
                <w:tcPr>
                  <w:tcW w:w="1168" w:type="dxa"/>
                  <w:tcBorders>
                    <w:top w:val="single" w:sz="12" w:space="0" w:color="000000"/>
                    <w:bottom w:val="single" w:sz="12" w:space="0" w:color="000000"/>
                    <w:right w:val="single" w:sz="12" w:space="0" w:color="000000"/>
                  </w:tcBorders>
                </w:tcPr>
                <w:p w14:paraId="636F2BDD" w14:textId="77777777" w:rsidR="00BA13C9" w:rsidRPr="00C361F8" w:rsidRDefault="00BA13C9" w:rsidP="00BA13C9">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3AF2B76B" w14:textId="77777777" w:rsidR="00BA13C9" w:rsidRPr="00C361F8" w:rsidRDefault="00BA13C9" w:rsidP="00BA13C9">
                  <w:pPr>
                    <w:rPr>
                      <w:sz w:val="20"/>
                      <w:szCs w:val="20"/>
                    </w:rPr>
                  </w:pPr>
                  <w:r w:rsidRPr="00C361F8">
                    <w:rPr>
                      <w:sz w:val="20"/>
                      <w:szCs w:val="20"/>
                    </w:rPr>
                    <w:t>Dose</w:t>
                  </w:r>
                </w:p>
              </w:tc>
            </w:tr>
            <w:tr w:rsidR="00BA13C9" w:rsidRPr="00C361F8" w14:paraId="77FA27DB" w14:textId="77777777" w:rsidTr="00BB4E0E">
              <w:trPr>
                <w:trHeight w:val="358"/>
              </w:trPr>
              <w:tc>
                <w:tcPr>
                  <w:tcW w:w="1168" w:type="dxa"/>
                  <w:tcBorders>
                    <w:top w:val="single" w:sz="12" w:space="0" w:color="000000"/>
                    <w:right w:val="single" w:sz="12" w:space="0" w:color="000000"/>
                  </w:tcBorders>
                  <w:vAlign w:val="center"/>
                </w:tcPr>
                <w:p w14:paraId="414C1BE0" w14:textId="77777777" w:rsidR="00BA13C9" w:rsidRPr="00C361F8" w:rsidRDefault="00BA13C9" w:rsidP="00BA13C9">
                  <w:pPr>
                    <w:rPr>
                      <w:sz w:val="20"/>
                      <w:szCs w:val="20"/>
                    </w:rPr>
                  </w:pPr>
                  <w:r>
                    <w:rPr>
                      <w:sz w:val="20"/>
                      <w:szCs w:val="20"/>
                    </w:rPr>
                    <w:t>&lt;10</w:t>
                  </w:r>
                </w:p>
              </w:tc>
              <w:tc>
                <w:tcPr>
                  <w:tcW w:w="2983" w:type="dxa"/>
                  <w:tcBorders>
                    <w:top w:val="single" w:sz="12" w:space="0" w:color="000000"/>
                    <w:left w:val="single" w:sz="12" w:space="0" w:color="000000"/>
                  </w:tcBorders>
                  <w:vAlign w:val="center"/>
                </w:tcPr>
                <w:p w14:paraId="1FD6369F" w14:textId="77777777" w:rsidR="00BA13C9" w:rsidRPr="00C361F8" w:rsidRDefault="00BA13C9" w:rsidP="00BA13C9">
                  <w:pPr>
                    <w:rPr>
                      <w:sz w:val="20"/>
                      <w:szCs w:val="20"/>
                    </w:rPr>
                  </w:pPr>
                  <w:r>
                    <w:rPr>
                      <w:sz w:val="20"/>
                      <w:szCs w:val="20"/>
                    </w:rPr>
                    <w:t xml:space="preserve">3 mg/kg twice daily for 5 days </w:t>
                  </w:r>
                  <w:r w:rsidRPr="00F00E08">
                    <w:rPr>
                      <w:sz w:val="20"/>
                      <w:szCs w:val="20"/>
                      <w:vertAlign w:val="superscript"/>
                    </w:rPr>
                    <w:t>b</w:t>
                  </w:r>
                </w:p>
              </w:tc>
            </w:tr>
            <w:tr w:rsidR="00BA13C9" w:rsidRPr="00C361F8" w14:paraId="1BE074C3" w14:textId="77777777" w:rsidTr="00BA13C9">
              <w:trPr>
                <w:trHeight w:val="358"/>
              </w:trPr>
              <w:tc>
                <w:tcPr>
                  <w:tcW w:w="1168" w:type="dxa"/>
                  <w:tcBorders>
                    <w:bottom w:val="single" w:sz="12" w:space="0" w:color="auto"/>
                    <w:right w:val="single" w:sz="12" w:space="0" w:color="auto"/>
                  </w:tcBorders>
                  <w:vAlign w:val="center"/>
                </w:tcPr>
                <w:p w14:paraId="52D8024E" w14:textId="3CA2B4A0" w:rsidR="00BA13C9" w:rsidRPr="00C361F8" w:rsidRDefault="00BA13C9" w:rsidP="00BA13C9">
                  <w:pPr>
                    <w:rPr>
                      <w:sz w:val="20"/>
                      <w:szCs w:val="20"/>
                    </w:rPr>
                  </w:pPr>
                  <w:r w:rsidRPr="00C361F8">
                    <w:rPr>
                      <w:sz w:val="20"/>
                      <w:szCs w:val="20"/>
                    </w:rPr>
                    <w:t>≥ 10</w:t>
                  </w:r>
                </w:p>
              </w:tc>
              <w:tc>
                <w:tcPr>
                  <w:tcW w:w="2983" w:type="dxa"/>
                  <w:tcBorders>
                    <w:left w:val="single" w:sz="12" w:space="0" w:color="auto"/>
                    <w:bottom w:val="single" w:sz="12" w:space="0" w:color="auto"/>
                  </w:tcBorders>
                  <w:vAlign w:val="center"/>
                </w:tcPr>
                <w:p w14:paraId="43DD4D04" w14:textId="77777777" w:rsidR="00BA13C9" w:rsidRPr="00C361F8" w:rsidRDefault="00BA13C9" w:rsidP="00BA13C9">
                  <w:pPr>
                    <w:rPr>
                      <w:sz w:val="20"/>
                      <w:szCs w:val="20"/>
                    </w:rPr>
                  </w:pPr>
                  <w:r w:rsidRPr="00C361F8">
                    <w:rPr>
                      <w:sz w:val="20"/>
                      <w:szCs w:val="20"/>
                    </w:rPr>
                    <w:t xml:space="preserve">30 mg twice daily for 5 days </w:t>
                  </w:r>
                  <w:r w:rsidRPr="00C361F8">
                    <w:rPr>
                      <w:sz w:val="20"/>
                      <w:szCs w:val="20"/>
                      <w:vertAlign w:val="superscript"/>
                    </w:rPr>
                    <w:t>b</w:t>
                  </w:r>
                </w:p>
              </w:tc>
            </w:tr>
          </w:tbl>
          <w:p w14:paraId="70769D02" w14:textId="77777777" w:rsidR="00CF37F5" w:rsidRPr="00C361F8" w:rsidRDefault="00CF37F5" w:rsidP="005A7474">
            <w:pPr>
              <w:rPr>
                <w:sz w:val="20"/>
                <w:szCs w:val="20"/>
              </w:rPr>
            </w:pPr>
          </w:p>
          <w:p w14:paraId="11724479" w14:textId="77777777" w:rsidR="00CF37F5" w:rsidRPr="00C361F8" w:rsidRDefault="00CF37F5" w:rsidP="005A7474">
            <w:pPr>
              <w:rPr>
                <w:sz w:val="20"/>
                <w:szCs w:val="20"/>
              </w:rPr>
            </w:pPr>
          </w:p>
        </w:tc>
      </w:tr>
      <w:tr w:rsidR="00CF37F5" w:rsidRPr="00633320" w14:paraId="6D30DEE6" w14:textId="77777777" w:rsidTr="00CF37F5">
        <w:trPr>
          <w:trHeight w:val="3419"/>
        </w:trPr>
        <w:tc>
          <w:tcPr>
            <w:tcW w:w="1985" w:type="dxa"/>
            <w:vMerge/>
            <w:tcBorders>
              <w:left w:val="nil"/>
              <w:bottom w:val="single" w:sz="12" w:space="0" w:color="auto"/>
            </w:tcBorders>
          </w:tcPr>
          <w:p w14:paraId="568C19F5" w14:textId="77777777" w:rsidR="00CF37F5" w:rsidRPr="00C361F8" w:rsidRDefault="00CF37F5" w:rsidP="005A7474">
            <w:pPr>
              <w:rPr>
                <w:b/>
                <w:sz w:val="20"/>
                <w:szCs w:val="20"/>
              </w:rPr>
            </w:pPr>
          </w:p>
        </w:tc>
        <w:tc>
          <w:tcPr>
            <w:tcW w:w="1417" w:type="dxa"/>
            <w:vMerge/>
            <w:tcBorders>
              <w:bottom w:val="single" w:sz="12" w:space="0" w:color="auto"/>
            </w:tcBorders>
          </w:tcPr>
          <w:p w14:paraId="57CCADC9" w14:textId="77777777" w:rsidR="00CF37F5" w:rsidRPr="00C361F8" w:rsidRDefault="00CF37F5" w:rsidP="005A7474">
            <w:pPr>
              <w:rPr>
                <w:sz w:val="20"/>
                <w:szCs w:val="20"/>
              </w:rPr>
            </w:pPr>
          </w:p>
        </w:tc>
        <w:tc>
          <w:tcPr>
            <w:tcW w:w="1701" w:type="dxa"/>
            <w:tcBorders>
              <w:bottom w:val="single" w:sz="12" w:space="0" w:color="auto"/>
            </w:tcBorders>
          </w:tcPr>
          <w:p w14:paraId="6233D36E" w14:textId="64C3CD38" w:rsidR="00CF37F5" w:rsidRPr="00C361F8" w:rsidRDefault="00CF37F5" w:rsidP="005A7474">
            <w:pPr>
              <w:rPr>
                <w:sz w:val="20"/>
                <w:szCs w:val="20"/>
              </w:rPr>
            </w:pPr>
            <w:r w:rsidRPr="00C361F8">
              <w:rPr>
                <w:sz w:val="20"/>
                <w:szCs w:val="20"/>
              </w:rPr>
              <w:t>≥ 1 year</w:t>
            </w:r>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CF37F5" w:rsidRPr="00C361F8" w14:paraId="7AC991CB" w14:textId="77777777" w:rsidTr="00F00E08">
              <w:trPr>
                <w:trHeight w:val="237"/>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sz w:val="20"/>
                      <w:szCs w:val="20"/>
                    </w:rPr>
                  </w:pPr>
                  <w:r w:rsidRPr="00C361F8">
                    <w:rPr>
                      <w:sz w:val="20"/>
                      <w:szCs w:val="20"/>
                    </w:rPr>
                    <w:t>Dose</w:t>
                  </w:r>
                </w:p>
              </w:tc>
            </w:tr>
            <w:tr w:rsidR="00F00E08" w:rsidRPr="00C361F8" w14:paraId="3626E41D" w14:textId="77777777" w:rsidTr="00F00E08">
              <w:trPr>
                <w:trHeight w:val="358"/>
              </w:trPr>
              <w:tc>
                <w:tcPr>
                  <w:tcW w:w="1168" w:type="dxa"/>
                  <w:tcBorders>
                    <w:top w:val="single" w:sz="12" w:space="0" w:color="000000"/>
                    <w:right w:val="single" w:sz="12" w:space="0" w:color="000000"/>
                  </w:tcBorders>
                  <w:vAlign w:val="center"/>
                </w:tcPr>
                <w:p w14:paraId="2C96D98A" w14:textId="4BAE847D" w:rsidR="00F00E08" w:rsidRPr="00C361F8" w:rsidRDefault="00F00E08" w:rsidP="005A7474">
                  <w:pPr>
                    <w:rPr>
                      <w:sz w:val="20"/>
                      <w:szCs w:val="20"/>
                    </w:rPr>
                  </w:pPr>
                  <w:r>
                    <w:rPr>
                      <w:sz w:val="20"/>
                      <w:szCs w:val="20"/>
                    </w:rPr>
                    <w:t>&lt;10</w:t>
                  </w:r>
                </w:p>
              </w:tc>
              <w:tc>
                <w:tcPr>
                  <w:tcW w:w="2983" w:type="dxa"/>
                  <w:tcBorders>
                    <w:top w:val="single" w:sz="12" w:space="0" w:color="000000"/>
                    <w:left w:val="single" w:sz="12" w:space="0" w:color="000000"/>
                  </w:tcBorders>
                  <w:vAlign w:val="center"/>
                </w:tcPr>
                <w:p w14:paraId="3224503C" w14:textId="71251F4E" w:rsidR="00F00E08" w:rsidRPr="00C361F8" w:rsidRDefault="00F00E08" w:rsidP="005A7474">
                  <w:pPr>
                    <w:rPr>
                      <w:sz w:val="20"/>
                      <w:szCs w:val="20"/>
                    </w:rPr>
                  </w:pPr>
                  <w:r>
                    <w:rPr>
                      <w:sz w:val="20"/>
                      <w:szCs w:val="20"/>
                    </w:rPr>
                    <w:t xml:space="preserve">3 mg/kg twice daily for 5 days </w:t>
                  </w:r>
                  <w:r w:rsidRPr="00F00E08">
                    <w:rPr>
                      <w:sz w:val="20"/>
                      <w:szCs w:val="20"/>
                      <w:vertAlign w:val="superscript"/>
                    </w:rPr>
                    <w:t>b</w:t>
                  </w:r>
                </w:p>
              </w:tc>
            </w:tr>
            <w:tr w:rsidR="00CF37F5" w:rsidRPr="00C361F8" w14:paraId="45810672" w14:textId="77777777" w:rsidTr="00F00E08">
              <w:trPr>
                <w:trHeight w:val="358"/>
              </w:trPr>
              <w:tc>
                <w:tcPr>
                  <w:tcW w:w="1168" w:type="dxa"/>
                  <w:tcBorders>
                    <w:right w:val="single" w:sz="12" w:space="0" w:color="auto"/>
                  </w:tcBorders>
                  <w:vAlign w:val="center"/>
                </w:tcPr>
                <w:p w14:paraId="21EB1E7F" w14:textId="77777777" w:rsidR="00CF37F5" w:rsidRPr="00C361F8" w:rsidRDefault="00CF37F5" w:rsidP="005A7474">
                  <w:pPr>
                    <w:rPr>
                      <w:sz w:val="20"/>
                      <w:szCs w:val="20"/>
                    </w:rPr>
                  </w:pPr>
                  <w:r w:rsidRPr="00C361F8">
                    <w:rPr>
                      <w:sz w:val="20"/>
                      <w:szCs w:val="20"/>
                    </w:rPr>
                    <w:t>≥ 10 to 15</w:t>
                  </w:r>
                </w:p>
              </w:tc>
              <w:tc>
                <w:tcPr>
                  <w:tcW w:w="2983" w:type="dxa"/>
                  <w:tcBorders>
                    <w:left w:val="single" w:sz="12" w:space="0" w:color="auto"/>
                  </w:tcBorders>
                  <w:vAlign w:val="center"/>
                </w:tcPr>
                <w:p w14:paraId="53FDAA74" w14:textId="77777777" w:rsidR="00CF37F5" w:rsidRPr="00C361F8" w:rsidRDefault="00CF37F5" w:rsidP="005A7474">
                  <w:pPr>
                    <w:rPr>
                      <w:sz w:val="20"/>
                      <w:szCs w:val="20"/>
                    </w:rPr>
                  </w:pPr>
                  <w:r w:rsidRPr="00C361F8">
                    <w:rPr>
                      <w:sz w:val="20"/>
                      <w:szCs w:val="20"/>
                    </w:rPr>
                    <w:t xml:space="preserve">30 mg twice daily for 5 days </w:t>
                  </w:r>
                  <w:r w:rsidRPr="00C361F8">
                    <w:rPr>
                      <w:sz w:val="20"/>
                      <w:szCs w:val="20"/>
                      <w:vertAlign w:val="superscript"/>
                    </w:rPr>
                    <w:t>b</w:t>
                  </w:r>
                </w:p>
              </w:tc>
            </w:tr>
            <w:tr w:rsidR="00CF37F5" w:rsidRPr="00C361F8" w14:paraId="06AEB06C" w14:textId="77777777" w:rsidTr="00F00E08">
              <w:trPr>
                <w:trHeight w:val="358"/>
              </w:trPr>
              <w:tc>
                <w:tcPr>
                  <w:tcW w:w="1168" w:type="dxa"/>
                  <w:tcBorders>
                    <w:right w:val="single" w:sz="12" w:space="0" w:color="000000"/>
                  </w:tcBorders>
                  <w:vAlign w:val="center"/>
                </w:tcPr>
                <w:p w14:paraId="01E1293F" w14:textId="77777777" w:rsidR="00CF37F5" w:rsidRPr="00C361F8" w:rsidRDefault="00CF37F5" w:rsidP="005A7474">
                  <w:pPr>
                    <w:rPr>
                      <w:sz w:val="20"/>
                      <w:szCs w:val="20"/>
                    </w:rPr>
                  </w:pPr>
                  <w:r w:rsidRPr="00C361F8">
                    <w:rPr>
                      <w:sz w:val="20"/>
                      <w:szCs w:val="20"/>
                    </w:rPr>
                    <w:t xml:space="preserve">&gt; 15 to 23 </w:t>
                  </w:r>
                </w:p>
              </w:tc>
              <w:tc>
                <w:tcPr>
                  <w:tcW w:w="2983" w:type="dxa"/>
                  <w:tcBorders>
                    <w:left w:val="single" w:sz="12" w:space="0" w:color="000000"/>
                  </w:tcBorders>
                  <w:vAlign w:val="center"/>
                </w:tcPr>
                <w:p w14:paraId="35F80398" w14:textId="77777777" w:rsidR="00CF37F5" w:rsidRPr="00C361F8" w:rsidRDefault="00CF37F5" w:rsidP="005A7474">
                  <w:pPr>
                    <w:rPr>
                      <w:sz w:val="20"/>
                      <w:szCs w:val="20"/>
                    </w:rPr>
                  </w:pPr>
                  <w:r w:rsidRPr="00C361F8">
                    <w:rPr>
                      <w:sz w:val="20"/>
                      <w:szCs w:val="20"/>
                    </w:rPr>
                    <w:t xml:space="preserve">45 mg twice daily for 5 days </w:t>
                  </w:r>
                  <w:r w:rsidRPr="00C361F8">
                    <w:rPr>
                      <w:sz w:val="20"/>
                      <w:szCs w:val="20"/>
                      <w:vertAlign w:val="superscript"/>
                    </w:rPr>
                    <w:t>b</w:t>
                  </w:r>
                </w:p>
              </w:tc>
            </w:tr>
            <w:tr w:rsidR="00CF37F5" w:rsidRPr="00C361F8" w14:paraId="4DC893CB" w14:textId="77777777" w:rsidTr="00F00E08">
              <w:trPr>
                <w:trHeight w:val="358"/>
              </w:trPr>
              <w:tc>
                <w:tcPr>
                  <w:tcW w:w="1168" w:type="dxa"/>
                  <w:tcBorders>
                    <w:right w:val="single" w:sz="12" w:space="0" w:color="000000"/>
                  </w:tcBorders>
                  <w:vAlign w:val="center"/>
                </w:tcPr>
                <w:p w14:paraId="76B2CD50" w14:textId="77777777" w:rsidR="00CF37F5" w:rsidRPr="00C361F8" w:rsidRDefault="00CF37F5" w:rsidP="005A7474">
                  <w:pPr>
                    <w:rPr>
                      <w:sz w:val="20"/>
                      <w:szCs w:val="20"/>
                    </w:rPr>
                  </w:pPr>
                  <w:r w:rsidRPr="00C361F8">
                    <w:rPr>
                      <w:sz w:val="20"/>
                      <w:szCs w:val="20"/>
                    </w:rPr>
                    <w:t>&gt; 23 to 40</w:t>
                  </w:r>
                </w:p>
              </w:tc>
              <w:tc>
                <w:tcPr>
                  <w:tcW w:w="2983" w:type="dxa"/>
                  <w:tcBorders>
                    <w:left w:val="single" w:sz="12" w:space="0" w:color="000000"/>
                  </w:tcBorders>
                  <w:vAlign w:val="center"/>
                </w:tcPr>
                <w:p w14:paraId="447B6B1A" w14:textId="77777777" w:rsidR="00CF37F5" w:rsidRPr="00C361F8" w:rsidRDefault="00CF37F5" w:rsidP="005A7474">
                  <w:pPr>
                    <w:rPr>
                      <w:sz w:val="20"/>
                      <w:szCs w:val="20"/>
                    </w:rPr>
                  </w:pPr>
                  <w:r w:rsidRPr="00C361F8">
                    <w:rPr>
                      <w:sz w:val="20"/>
                      <w:szCs w:val="20"/>
                    </w:rPr>
                    <w:t xml:space="preserve">60 mg twice daily for 5 days </w:t>
                  </w:r>
                  <w:r w:rsidRPr="00C361F8">
                    <w:rPr>
                      <w:sz w:val="20"/>
                      <w:szCs w:val="20"/>
                      <w:vertAlign w:val="superscript"/>
                    </w:rPr>
                    <w:t>b</w:t>
                  </w:r>
                </w:p>
              </w:tc>
            </w:tr>
            <w:tr w:rsidR="00CF37F5" w:rsidRPr="00C361F8" w14:paraId="2B307EA4" w14:textId="77777777" w:rsidTr="00F00E08">
              <w:trPr>
                <w:trHeight w:val="358"/>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sz w:val="20"/>
                      <w:szCs w:val="20"/>
                    </w:rPr>
                  </w:pPr>
                  <w:r w:rsidRPr="00C361F8">
                    <w:rPr>
                      <w:sz w:val="20"/>
                      <w:szCs w:val="20"/>
                    </w:rPr>
                    <w:t>&gt; 40</w:t>
                  </w:r>
                </w:p>
              </w:tc>
              <w:tc>
                <w:tcPr>
                  <w:tcW w:w="2983" w:type="dxa"/>
                  <w:tcBorders>
                    <w:left w:val="single" w:sz="12" w:space="0" w:color="000000"/>
                    <w:bottom w:val="single" w:sz="12" w:space="0" w:color="000000"/>
                  </w:tcBorders>
                  <w:vAlign w:val="center"/>
                </w:tcPr>
                <w:p w14:paraId="3C29D07F" w14:textId="77777777" w:rsidR="00CF37F5" w:rsidRPr="00C361F8" w:rsidRDefault="00CF37F5" w:rsidP="005A7474">
                  <w:pPr>
                    <w:rPr>
                      <w:sz w:val="20"/>
                      <w:szCs w:val="20"/>
                    </w:rPr>
                  </w:pPr>
                  <w:r w:rsidRPr="00C361F8">
                    <w:rPr>
                      <w:sz w:val="20"/>
                      <w:szCs w:val="20"/>
                    </w:rPr>
                    <w:t xml:space="preserve">75 mg twice daily for 5 days </w:t>
                  </w:r>
                  <w:r w:rsidRPr="00C361F8">
                    <w:rPr>
                      <w:sz w:val="20"/>
                      <w:szCs w:val="20"/>
                      <w:vertAlign w:val="superscript"/>
                    </w:rPr>
                    <w:t>b</w:t>
                  </w:r>
                </w:p>
              </w:tc>
            </w:tr>
          </w:tbl>
          <w:p w14:paraId="7E771FA2" w14:textId="77777777" w:rsidR="00CF37F5" w:rsidRPr="00C361F8" w:rsidRDefault="00CF37F5" w:rsidP="005A7474">
            <w:pPr>
              <w:rPr>
                <w:sz w:val="20"/>
                <w:szCs w:val="20"/>
              </w:rPr>
            </w:pPr>
          </w:p>
          <w:p w14:paraId="3B0583B0" w14:textId="77777777" w:rsidR="00CF37F5" w:rsidRPr="00C361F8" w:rsidRDefault="00CF37F5" w:rsidP="005A7474">
            <w:pPr>
              <w:spacing w:line="276" w:lineRule="auto"/>
              <w:ind w:left="34"/>
              <w:jc w:val="left"/>
              <w:rPr>
                <w:sz w:val="20"/>
                <w:szCs w:val="20"/>
              </w:rPr>
            </w:pPr>
            <w:r w:rsidRPr="00C361F8">
              <w:rPr>
                <w:sz w:val="20"/>
                <w:szCs w:val="20"/>
              </w:rPr>
              <w:t>Those within significant renal impairment (</w:t>
            </w:r>
            <w:r>
              <w:rPr>
                <w:sz w:val="20"/>
                <w:szCs w:val="20"/>
              </w:rPr>
              <w:t>CrCl</w:t>
            </w:r>
            <w:r w:rsidRPr="00C361F8">
              <w:rPr>
                <w:sz w:val="20"/>
                <w:szCs w:val="20"/>
              </w:rPr>
              <w:t xml:space="preserve"> 10 - 30 mL/min) should receive once daily dosing. Those </w:t>
            </w:r>
            <w:r>
              <w:rPr>
                <w:sz w:val="20"/>
                <w:szCs w:val="20"/>
              </w:rPr>
              <w:t xml:space="preserve">with CrCl &lt;10 ml/min should </w:t>
            </w:r>
            <w:r w:rsidRPr="00C361F8">
              <w:rPr>
                <w:sz w:val="20"/>
                <w:szCs w:val="20"/>
              </w:rPr>
              <w:t>receive only a single dose on day 1.</w:t>
            </w:r>
          </w:p>
          <w:p w14:paraId="5D99B7E6" w14:textId="77777777" w:rsidR="00CF37F5" w:rsidRPr="00C361F8" w:rsidRDefault="00CF37F5" w:rsidP="005A7474">
            <w:pPr>
              <w:spacing w:line="276" w:lineRule="auto"/>
              <w:ind w:left="34"/>
              <w:jc w:val="left"/>
              <w:rPr>
                <w:sz w:val="20"/>
                <w:szCs w:val="20"/>
              </w:rPr>
            </w:pPr>
          </w:p>
        </w:tc>
      </w:tr>
      <w:tr w:rsidR="00CF37F5" w:rsidRPr="00633320" w14:paraId="77CCC3DC" w14:textId="77777777" w:rsidTr="00CF37F5">
        <w:trPr>
          <w:trHeight w:val="630"/>
        </w:trPr>
        <w:tc>
          <w:tcPr>
            <w:tcW w:w="1985" w:type="dxa"/>
            <w:tcBorders>
              <w:left w:val="nil"/>
              <w:bottom w:val="single" w:sz="12" w:space="0" w:color="auto"/>
            </w:tcBorders>
            <w:shd w:val="clear" w:color="auto" w:fill="auto"/>
          </w:tcPr>
          <w:p w14:paraId="06E4106C" w14:textId="77777777" w:rsidR="00CF37F5" w:rsidRPr="00C361F8" w:rsidRDefault="00CF37F5" w:rsidP="005A7474">
            <w:pPr>
              <w:rPr>
                <w:sz w:val="20"/>
                <w:szCs w:val="20"/>
              </w:rPr>
            </w:pPr>
            <w:r w:rsidRPr="00C361F8">
              <w:rPr>
                <w:sz w:val="20"/>
                <w:szCs w:val="20"/>
              </w:rPr>
              <w:t>Baloxavir marboxil</w:t>
            </w:r>
          </w:p>
          <w:p w14:paraId="7656C43E" w14:textId="77777777" w:rsidR="00CF37F5" w:rsidRPr="00C361F8" w:rsidRDefault="00CF37F5" w:rsidP="005A7474">
            <w:pPr>
              <w:rPr>
                <w:sz w:val="20"/>
                <w:szCs w:val="20"/>
              </w:rPr>
            </w:pPr>
          </w:p>
          <w:p w14:paraId="79B36386" w14:textId="77777777" w:rsidR="00CF37F5" w:rsidRPr="00C361F8" w:rsidRDefault="00CF37F5" w:rsidP="005A7474">
            <w:pPr>
              <w:jc w:val="left"/>
              <w:rPr>
                <w:b/>
                <w:sz w:val="20"/>
                <w:szCs w:val="20"/>
              </w:rPr>
            </w:pPr>
            <w:r w:rsidRPr="00C361F8">
              <w:rPr>
                <w:sz w:val="20"/>
                <w:szCs w:val="20"/>
              </w:rPr>
              <w:t>- 20 and 40 mg tablets</w:t>
            </w:r>
          </w:p>
        </w:tc>
        <w:tc>
          <w:tcPr>
            <w:tcW w:w="1417" w:type="dxa"/>
            <w:tcBorders>
              <w:bottom w:val="single" w:sz="12" w:space="0" w:color="auto"/>
            </w:tcBorders>
            <w:shd w:val="clear" w:color="auto" w:fill="auto"/>
          </w:tcPr>
          <w:p w14:paraId="71FE062F" w14:textId="77777777" w:rsidR="00CF37F5" w:rsidRPr="00C361F8" w:rsidRDefault="00CF37F5" w:rsidP="005A7474">
            <w:pPr>
              <w:jc w:val="left"/>
              <w:rPr>
                <w:sz w:val="20"/>
                <w:szCs w:val="20"/>
              </w:rPr>
            </w:pPr>
            <w:r w:rsidRPr="00C361F8">
              <w:rPr>
                <w:sz w:val="20"/>
                <w:szCs w:val="20"/>
              </w:rPr>
              <w:t>Oral</w:t>
            </w:r>
          </w:p>
          <w:p w14:paraId="394038AE" w14:textId="77777777" w:rsidR="00CF37F5" w:rsidRPr="00C361F8" w:rsidRDefault="00CF37F5" w:rsidP="005A7474">
            <w:pPr>
              <w:jc w:val="left"/>
              <w:rPr>
                <w:sz w:val="20"/>
                <w:szCs w:val="20"/>
                <w:u w:val="single"/>
              </w:rPr>
            </w:pPr>
            <w:r w:rsidRPr="00C361F8">
              <w:rPr>
                <w:sz w:val="20"/>
                <w:szCs w:val="20"/>
                <w:u w:val="single"/>
              </w:rPr>
              <w:t>or</w:t>
            </w:r>
          </w:p>
          <w:p w14:paraId="6FCB2B92" w14:textId="77777777" w:rsidR="00CF37F5" w:rsidRPr="00C361F8" w:rsidRDefault="00CF37F5" w:rsidP="005A7474">
            <w:pPr>
              <w:jc w:val="left"/>
              <w:rPr>
                <w:sz w:val="20"/>
                <w:szCs w:val="20"/>
              </w:rPr>
            </w:pPr>
            <w:r w:rsidRPr="00C361F8">
              <w:rPr>
                <w:sz w:val="20"/>
                <w:szCs w:val="20"/>
              </w:rPr>
              <w:t xml:space="preserve">Other enteral routes </w:t>
            </w:r>
          </w:p>
          <w:p w14:paraId="6053815D" w14:textId="77777777" w:rsidR="00CF37F5" w:rsidRPr="00C361F8" w:rsidRDefault="00CF37F5" w:rsidP="005A7474">
            <w:pPr>
              <w:rPr>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sz w:val="20"/>
                <w:szCs w:val="20"/>
              </w:rPr>
            </w:pPr>
            <w:r w:rsidRPr="00C361F8">
              <w:rPr>
                <w:sz w:val="20"/>
                <w:szCs w:val="20"/>
              </w:rPr>
              <w:sym w:font="Symbol" w:char="F0B3"/>
            </w:r>
            <w:r w:rsidRPr="00C361F8">
              <w:rPr>
                <w:sz w:val="20"/>
                <w:szCs w:val="20"/>
              </w:rPr>
              <w:t xml:space="preserve"> 12 years old</w:t>
            </w:r>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sz w:val="20"/>
                      <w:szCs w:val="20"/>
                    </w:rPr>
                  </w:pPr>
                  <w:r w:rsidRPr="00C361F8">
                    <w:rPr>
                      <w:sz w:val="20"/>
                      <w:szCs w:val="20"/>
                    </w:rPr>
                    <w:t>Weight (kg)</w:t>
                  </w:r>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sz w:val="20"/>
                      <w:szCs w:val="20"/>
                    </w:rPr>
                  </w:pPr>
                  <w:r w:rsidRPr="00C361F8">
                    <w:rPr>
                      <w:sz w:val="20"/>
                      <w:szCs w:val="20"/>
                    </w:rPr>
                    <w:t>Dose</w:t>
                  </w:r>
                </w:p>
              </w:tc>
            </w:tr>
            <w:tr w:rsidR="003B5DC6" w:rsidRPr="00C361F8" w14:paraId="06CE8DE9" w14:textId="77777777" w:rsidTr="003B5DC6">
              <w:trPr>
                <w:trHeight w:val="358"/>
              </w:trPr>
              <w:tc>
                <w:tcPr>
                  <w:tcW w:w="1451" w:type="dxa"/>
                  <w:tcBorders>
                    <w:top w:val="single" w:sz="12" w:space="0" w:color="000000"/>
                    <w:right w:val="single" w:sz="12" w:space="0" w:color="000000"/>
                  </w:tcBorders>
                  <w:vAlign w:val="center"/>
                </w:tcPr>
                <w:p w14:paraId="1D5125D0" w14:textId="093F1659" w:rsidR="003B5DC6" w:rsidRPr="00C361F8" w:rsidRDefault="003B5DC6" w:rsidP="005A7474">
                  <w:pPr>
                    <w:rPr>
                      <w:sz w:val="20"/>
                      <w:szCs w:val="20"/>
                    </w:rPr>
                  </w:pPr>
                  <w:r>
                    <w:rPr>
                      <w:sz w:val="20"/>
                      <w:szCs w:val="20"/>
                    </w:rPr>
                    <w:t>&lt;40</w:t>
                  </w:r>
                </w:p>
              </w:tc>
              <w:tc>
                <w:tcPr>
                  <w:tcW w:w="2653" w:type="dxa"/>
                  <w:tcBorders>
                    <w:top w:val="single" w:sz="12" w:space="0" w:color="000000"/>
                    <w:left w:val="single" w:sz="12" w:space="0" w:color="000000"/>
                  </w:tcBorders>
                  <w:vAlign w:val="center"/>
                </w:tcPr>
                <w:p w14:paraId="4D245B47" w14:textId="4AE305B2" w:rsidR="003B5DC6" w:rsidRPr="00C361F8" w:rsidRDefault="003B5DC6" w:rsidP="005A7474">
                  <w:pPr>
                    <w:rPr>
                      <w:sz w:val="20"/>
                      <w:szCs w:val="20"/>
                    </w:rPr>
                  </w:pPr>
                  <w:r>
                    <w:rPr>
                      <w:sz w:val="20"/>
                      <w:szCs w:val="20"/>
                    </w:rPr>
                    <w:t>Not eligible</w:t>
                  </w:r>
                </w:p>
              </w:tc>
            </w:tr>
            <w:tr w:rsidR="00CF37F5" w:rsidRPr="00C361F8" w14:paraId="2951C949" w14:textId="77777777" w:rsidTr="003B5DC6">
              <w:trPr>
                <w:trHeight w:val="358"/>
              </w:trPr>
              <w:tc>
                <w:tcPr>
                  <w:tcW w:w="1451" w:type="dxa"/>
                  <w:tcBorders>
                    <w:right w:val="single" w:sz="12" w:space="0" w:color="auto"/>
                  </w:tcBorders>
                  <w:vAlign w:val="center"/>
                </w:tcPr>
                <w:p w14:paraId="3045C0BA" w14:textId="1A4DB2AC" w:rsidR="00CF37F5" w:rsidRPr="00C361F8" w:rsidRDefault="003B5DC6" w:rsidP="005A7474">
                  <w:pPr>
                    <w:rPr>
                      <w:sz w:val="20"/>
                      <w:szCs w:val="20"/>
                    </w:rPr>
                  </w:pPr>
                  <w:r w:rsidRPr="00C361F8">
                    <w:rPr>
                      <w:sz w:val="20"/>
                      <w:szCs w:val="20"/>
                    </w:rPr>
                    <w:t>≥</w:t>
                  </w:r>
                  <w:r>
                    <w:rPr>
                      <w:sz w:val="20"/>
                      <w:szCs w:val="20"/>
                    </w:rPr>
                    <w:t xml:space="preserve">40 </w:t>
                  </w:r>
                  <w:r w:rsidR="00CF37F5" w:rsidRPr="00C361F8">
                    <w:rPr>
                      <w:sz w:val="20"/>
                      <w:szCs w:val="20"/>
                    </w:rPr>
                    <w:t>&lt; 80</w:t>
                  </w:r>
                </w:p>
              </w:tc>
              <w:tc>
                <w:tcPr>
                  <w:tcW w:w="2653" w:type="dxa"/>
                  <w:tcBorders>
                    <w:left w:val="single" w:sz="12" w:space="0" w:color="auto"/>
                  </w:tcBorders>
                  <w:vAlign w:val="center"/>
                </w:tcPr>
                <w:p w14:paraId="7EFF75A9" w14:textId="77777777" w:rsidR="00CF37F5" w:rsidRPr="00C361F8" w:rsidRDefault="00CF37F5" w:rsidP="005A7474">
                  <w:pPr>
                    <w:rPr>
                      <w:sz w:val="20"/>
                      <w:szCs w:val="20"/>
                    </w:rPr>
                  </w:pPr>
                  <w:r w:rsidRPr="00C361F8">
                    <w:rPr>
                      <w:sz w:val="20"/>
                      <w:szCs w:val="20"/>
                    </w:rPr>
                    <w:t>40 mg on day 1 and day 4</w:t>
                  </w:r>
                </w:p>
              </w:tc>
            </w:tr>
            <w:tr w:rsidR="00CF37F5" w:rsidRPr="00C361F8" w14:paraId="06F59BF9" w14:textId="77777777" w:rsidTr="003B5DC6">
              <w:trPr>
                <w:trHeight w:val="358"/>
              </w:trPr>
              <w:tc>
                <w:tcPr>
                  <w:tcW w:w="1451" w:type="dxa"/>
                  <w:tcBorders>
                    <w:bottom w:val="single" w:sz="12" w:space="0" w:color="000000"/>
                    <w:right w:val="single" w:sz="12" w:space="0" w:color="auto"/>
                  </w:tcBorders>
                  <w:vAlign w:val="center"/>
                </w:tcPr>
                <w:p w14:paraId="41A3B6C8" w14:textId="77777777" w:rsidR="00CF37F5" w:rsidRPr="00C361F8" w:rsidRDefault="00CF37F5" w:rsidP="005A7474">
                  <w:pPr>
                    <w:rPr>
                      <w:sz w:val="20"/>
                      <w:szCs w:val="20"/>
                    </w:rPr>
                  </w:pPr>
                  <w:r w:rsidRPr="00C361F8">
                    <w:rPr>
                      <w:sz w:val="20"/>
                      <w:szCs w:val="20"/>
                    </w:rPr>
                    <w:t>≥ 80</w:t>
                  </w:r>
                </w:p>
              </w:tc>
              <w:tc>
                <w:tcPr>
                  <w:tcW w:w="2653" w:type="dxa"/>
                  <w:tcBorders>
                    <w:left w:val="single" w:sz="12" w:space="0" w:color="auto"/>
                    <w:bottom w:val="single" w:sz="12" w:space="0" w:color="000000"/>
                  </w:tcBorders>
                  <w:vAlign w:val="center"/>
                </w:tcPr>
                <w:p w14:paraId="40A7F883" w14:textId="77777777" w:rsidR="00CF37F5" w:rsidRPr="00C361F8" w:rsidRDefault="00CF37F5" w:rsidP="005A7474">
                  <w:pPr>
                    <w:rPr>
                      <w:sz w:val="20"/>
                      <w:szCs w:val="20"/>
                    </w:rPr>
                  </w:pPr>
                  <w:r w:rsidRPr="00C361F8">
                    <w:rPr>
                      <w:sz w:val="20"/>
                      <w:szCs w:val="20"/>
                    </w:rPr>
                    <w:t>80 mg on day 1 and day 4</w:t>
                  </w:r>
                </w:p>
              </w:tc>
            </w:tr>
          </w:tbl>
          <w:p w14:paraId="176D65E4" w14:textId="77777777" w:rsidR="00CF37F5" w:rsidRPr="00C361F8" w:rsidRDefault="00CF37F5" w:rsidP="005A7474">
            <w:pPr>
              <w:rPr>
                <w:sz w:val="20"/>
                <w:szCs w:val="20"/>
              </w:rPr>
            </w:pPr>
          </w:p>
          <w:p w14:paraId="5AEAABC6" w14:textId="77777777" w:rsidR="00CF37F5" w:rsidRPr="00C361F8" w:rsidRDefault="00CF37F5" w:rsidP="005A7474">
            <w:pPr>
              <w:rPr>
                <w:sz w:val="20"/>
                <w:szCs w:val="20"/>
              </w:rPr>
            </w:pPr>
          </w:p>
        </w:tc>
      </w:tr>
      <w:tr w:rsidR="00CF37F5" w:rsidRPr="00633320" w14:paraId="4D8E8001" w14:textId="77777777" w:rsidTr="00CF37F5">
        <w:trPr>
          <w:trHeight w:val="630"/>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sz w:val="20"/>
                <w:szCs w:val="20"/>
              </w:rPr>
            </w:pPr>
            <w:r w:rsidRPr="00C361F8">
              <w:rPr>
                <w:sz w:val="20"/>
                <w:szCs w:val="20"/>
              </w:rPr>
              <w:t>Low dose corticosteroids</w:t>
            </w:r>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sz w:val="20"/>
                <w:szCs w:val="20"/>
              </w:rPr>
            </w:pPr>
            <w:r w:rsidRPr="00C361F8">
              <w:rPr>
                <w:sz w:val="20"/>
                <w:szCs w:val="20"/>
              </w:rPr>
              <w:t>Oral</w:t>
            </w:r>
          </w:p>
          <w:p w14:paraId="70FE3F77" w14:textId="77777777" w:rsidR="00CF37F5" w:rsidRPr="00C361F8" w:rsidRDefault="00CF37F5" w:rsidP="005A7474">
            <w:pPr>
              <w:jc w:val="left"/>
              <w:rPr>
                <w:sz w:val="20"/>
                <w:szCs w:val="20"/>
                <w:u w:val="single"/>
              </w:rPr>
            </w:pPr>
            <w:r w:rsidRPr="00C361F8">
              <w:rPr>
                <w:sz w:val="20"/>
                <w:szCs w:val="20"/>
                <w:u w:val="single"/>
              </w:rPr>
              <w:t>or</w:t>
            </w:r>
          </w:p>
          <w:p w14:paraId="64D5A28D" w14:textId="77777777" w:rsidR="00CF37F5" w:rsidRPr="00C361F8" w:rsidRDefault="00CF37F5" w:rsidP="005A7474">
            <w:pPr>
              <w:jc w:val="left"/>
              <w:rPr>
                <w:sz w:val="20"/>
                <w:szCs w:val="20"/>
              </w:rPr>
            </w:pPr>
            <w:r w:rsidRPr="00C361F8">
              <w:rPr>
                <w:sz w:val="20"/>
                <w:szCs w:val="20"/>
              </w:rPr>
              <w:t xml:space="preserve">Other enteral routes </w:t>
            </w:r>
          </w:p>
          <w:p w14:paraId="72C9F1D5" w14:textId="77777777" w:rsidR="00CF37F5" w:rsidRPr="00C361F8" w:rsidRDefault="00CF37F5" w:rsidP="005A7474">
            <w:pPr>
              <w:jc w:val="left"/>
              <w:rPr>
                <w:sz w:val="20"/>
                <w:szCs w:val="20"/>
                <w:u w:val="single"/>
              </w:rPr>
            </w:pPr>
            <w:r w:rsidRPr="00C361F8">
              <w:rPr>
                <w:sz w:val="20"/>
                <w:szCs w:val="20"/>
                <w:u w:val="single"/>
              </w:rPr>
              <w:t>or</w:t>
            </w:r>
          </w:p>
          <w:p w14:paraId="484F66D3" w14:textId="77777777" w:rsidR="00CF37F5" w:rsidRPr="00C361F8" w:rsidRDefault="00CF37F5" w:rsidP="005A7474">
            <w:pPr>
              <w:jc w:val="left"/>
              <w:rPr>
                <w:sz w:val="20"/>
                <w:szCs w:val="20"/>
              </w:rPr>
            </w:pPr>
            <w:r w:rsidRPr="00C361F8">
              <w:rPr>
                <w:sz w:val="20"/>
                <w:szCs w:val="20"/>
              </w:rPr>
              <w:t>Intravenous</w:t>
            </w:r>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sz w:val="20"/>
                <w:szCs w:val="20"/>
              </w:rPr>
            </w:pPr>
            <w:r w:rsidRPr="00C361F8">
              <w:rPr>
                <w:sz w:val="20"/>
                <w:szCs w:val="20"/>
              </w:rPr>
              <w:t xml:space="preserve">Less than </w:t>
            </w:r>
            <w:r>
              <w:rPr>
                <w:sz w:val="20"/>
                <w:szCs w:val="20"/>
              </w:rPr>
              <w:t>36 weeks</w:t>
            </w:r>
            <w:r w:rsidRPr="00C361F8">
              <w:rPr>
                <w:sz w:val="20"/>
                <w:szCs w:val="20"/>
              </w:rPr>
              <w:t xml:space="preserve"> corrected gestational age</w:t>
            </w:r>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sz w:val="20"/>
                <w:szCs w:val="20"/>
              </w:rPr>
            </w:pPr>
            <w:r w:rsidRPr="00C361F8">
              <w:rPr>
                <w:sz w:val="20"/>
                <w:szCs w:val="20"/>
              </w:rPr>
              <w:t>Hydrocortisone (IV)</w:t>
            </w:r>
          </w:p>
          <w:p w14:paraId="03A4923D" w14:textId="77777777" w:rsidR="00CF37F5" w:rsidRPr="00C361F8" w:rsidRDefault="00CF37F5" w:rsidP="005A7474">
            <w:pPr>
              <w:rPr>
                <w:sz w:val="20"/>
                <w:szCs w:val="20"/>
              </w:rPr>
            </w:pPr>
            <w:r w:rsidRPr="00C361F8">
              <w:rPr>
                <w:sz w:val="20"/>
                <w:szCs w:val="20"/>
              </w:rPr>
              <w:t>0.5 mg/kg every 12 hours for 7 days and then 0.5mg/kg once daily for 3 days</w:t>
            </w:r>
          </w:p>
          <w:p w14:paraId="5B8AF14B" w14:textId="77777777" w:rsidR="00CF37F5" w:rsidRPr="00C361F8" w:rsidRDefault="00CF37F5" w:rsidP="005A7474">
            <w:pPr>
              <w:rPr>
                <w:sz w:val="20"/>
                <w:szCs w:val="20"/>
              </w:rPr>
            </w:pPr>
          </w:p>
          <w:p w14:paraId="7C57C0DB" w14:textId="77777777" w:rsidR="00CF37F5" w:rsidRPr="00C361F8" w:rsidRDefault="00CF37F5" w:rsidP="005A7474">
            <w:pPr>
              <w:rPr>
                <w:sz w:val="20"/>
                <w:szCs w:val="20"/>
              </w:rPr>
            </w:pPr>
          </w:p>
        </w:tc>
      </w:tr>
      <w:tr w:rsidR="00CF37F5" w:rsidRPr="00633320" w14:paraId="5B51B7E0" w14:textId="77777777" w:rsidTr="00CF37F5">
        <w:trPr>
          <w:trHeight w:val="630"/>
        </w:trPr>
        <w:tc>
          <w:tcPr>
            <w:tcW w:w="1985" w:type="dxa"/>
            <w:vMerge/>
            <w:tcBorders>
              <w:left w:val="nil"/>
            </w:tcBorders>
            <w:shd w:val="clear" w:color="auto" w:fill="auto"/>
          </w:tcPr>
          <w:p w14:paraId="6ED1764F" w14:textId="77777777" w:rsidR="00CF37F5" w:rsidRPr="00C361F8" w:rsidRDefault="00CF37F5" w:rsidP="005A7474">
            <w:pPr>
              <w:rPr>
                <w:sz w:val="20"/>
                <w:szCs w:val="20"/>
              </w:rPr>
            </w:pPr>
          </w:p>
        </w:tc>
        <w:tc>
          <w:tcPr>
            <w:tcW w:w="1417" w:type="dxa"/>
            <w:vMerge/>
            <w:shd w:val="clear" w:color="auto" w:fill="auto"/>
          </w:tcPr>
          <w:p w14:paraId="74B4ADA1" w14:textId="77777777" w:rsidR="00CF37F5" w:rsidRPr="00C361F8" w:rsidRDefault="00CF37F5" w:rsidP="005A7474">
            <w:pPr>
              <w:rPr>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sz w:val="20"/>
                <w:szCs w:val="20"/>
              </w:rPr>
            </w:pPr>
            <w:r w:rsidRPr="00C361F8">
              <w:rPr>
                <w:sz w:val="20"/>
                <w:szCs w:val="20"/>
              </w:rPr>
              <w:t>≥0 month (≥</w:t>
            </w:r>
            <w:r>
              <w:rPr>
                <w:sz w:val="20"/>
                <w:szCs w:val="20"/>
              </w:rPr>
              <w:t>36 weeks</w:t>
            </w:r>
            <w:r w:rsidRPr="00C361F8">
              <w:rPr>
                <w:sz w:val="20"/>
                <w:szCs w:val="20"/>
              </w:rPr>
              <w:t xml:space="preserve"> corrected gestational age)</w:t>
            </w:r>
          </w:p>
          <w:p w14:paraId="13F5C1AB" w14:textId="77777777" w:rsidR="00CF37F5" w:rsidRPr="00C361F8" w:rsidRDefault="00CF37F5" w:rsidP="005A7474">
            <w:pPr>
              <w:rPr>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sz w:val="20"/>
                <w:szCs w:val="20"/>
              </w:rPr>
            </w:pPr>
            <w:r w:rsidRPr="00C361F8">
              <w:rPr>
                <w:sz w:val="20"/>
                <w:szCs w:val="20"/>
              </w:rPr>
              <w:t>Dexamethasone:</w:t>
            </w:r>
          </w:p>
          <w:p w14:paraId="46F25FCB" w14:textId="77777777" w:rsidR="00CF37F5" w:rsidRPr="00C361F8" w:rsidRDefault="00CF37F5" w:rsidP="005A7474">
            <w:pPr>
              <w:rPr>
                <w:sz w:val="20"/>
                <w:szCs w:val="20"/>
              </w:rPr>
            </w:pPr>
            <w:r w:rsidRPr="00C361F8">
              <w:rPr>
                <w:sz w:val="20"/>
                <w:szCs w:val="20"/>
              </w:rPr>
              <w:t>150 micrograms/kg (as base) once daily (max: 6 mg once daily)</w:t>
            </w:r>
            <w:r>
              <w:rPr>
                <w:sz w:val="20"/>
                <w:szCs w:val="20"/>
              </w:rPr>
              <w:t xml:space="preserve"> for 10 days (or until discharge if sooner)</w:t>
            </w:r>
          </w:p>
        </w:tc>
      </w:tr>
    </w:tbl>
    <w:p w14:paraId="6907F100" w14:textId="77777777" w:rsidR="00CF37F5" w:rsidRDefault="00CF37F5" w:rsidP="00CF37F5">
      <w:pPr>
        <w:spacing w:line="276" w:lineRule="auto"/>
        <w:ind w:left="34"/>
        <w:rPr>
          <w:sz w:val="20"/>
          <w:szCs w:val="20"/>
          <w:vertAlign w:val="superscript"/>
        </w:rPr>
      </w:pPr>
    </w:p>
    <w:p w14:paraId="70B58B07" w14:textId="77777777" w:rsidR="00CF37F5" w:rsidRDefault="00CF37F5" w:rsidP="00CF37F5">
      <w:pPr>
        <w:spacing w:line="276" w:lineRule="auto"/>
        <w:ind w:left="34"/>
        <w:rPr>
          <w:sz w:val="20"/>
          <w:szCs w:val="20"/>
        </w:rPr>
      </w:pPr>
      <w:r>
        <w:rPr>
          <w:sz w:val="20"/>
          <w:szCs w:val="20"/>
          <w:vertAlign w:val="superscript"/>
        </w:rPr>
        <w:t xml:space="preserve">a </w:t>
      </w:r>
      <w:r w:rsidRPr="00406AAA">
        <w:rPr>
          <w:sz w:val="20"/>
          <w:szCs w:val="20"/>
        </w:rPr>
        <w:t xml:space="preserve">Public Health England advises that oseltamivir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oseltamivir, should use capsules which </w:t>
      </w:r>
      <w:r>
        <w:rPr>
          <w:sz w:val="20"/>
          <w:szCs w:val="20"/>
        </w:rPr>
        <w:t xml:space="preserve">can be opened and mixed into an </w:t>
      </w:r>
      <w:r w:rsidRPr="00406AAA">
        <w:rPr>
          <w:sz w:val="20"/>
          <w:szCs w:val="20"/>
        </w:rPr>
        <w:t>appropriate sugary liquid.</w:t>
      </w:r>
    </w:p>
    <w:p w14:paraId="3D71CFF3" w14:textId="3C20E23D" w:rsidR="00CF37F5" w:rsidRDefault="00CF37F5" w:rsidP="00CF37F5">
      <w:pPr>
        <w:autoSpaceDE/>
        <w:autoSpaceDN/>
        <w:adjustRightInd/>
        <w:contextualSpacing w:val="0"/>
        <w:jc w:val="left"/>
      </w:pPr>
      <w:r w:rsidRPr="00A02606">
        <w:rPr>
          <w:sz w:val="20"/>
          <w:szCs w:val="20"/>
          <w:vertAlign w:val="superscript"/>
        </w:rPr>
        <w:t xml:space="preserve">b </w:t>
      </w:r>
      <w:r w:rsidRPr="00A02606">
        <w:rPr>
          <w:sz w:val="20"/>
          <w:szCs w:val="20"/>
        </w:rPr>
        <w:t>10 days if immunocompromised</w:t>
      </w:r>
      <w:r>
        <w:br w:type="page"/>
      </w:r>
    </w:p>
    <w:p w14:paraId="63416F29" w14:textId="77777777" w:rsidR="00CF37F5" w:rsidRDefault="00CF37F5" w:rsidP="008F2EC2">
      <w:pPr>
        <w:pStyle w:val="Heading2"/>
        <w:numPr>
          <w:ilvl w:val="0"/>
          <w:numId w:val="0"/>
        </w:numPr>
        <w:ind w:left="432"/>
      </w:pPr>
    </w:p>
    <w:p w14:paraId="24D0003E" w14:textId="23190E68" w:rsidR="00CE1EB5" w:rsidRPr="00633320" w:rsidRDefault="00CE1EB5" w:rsidP="008F2EC2">
      <w:pPr>
        <w:pStyle w:val="Heading2"/>
      </w:pPr>
      <w:bookmarkStart w:id="547" w:name="_Toc97376118"/>
      <w:r w:rsidRPr="00633320">
        <w:t xml:space="preserve">Appendix </w:t>
      </w:r>
      <w:r w:rsidR="007632CA">
        <w:t>4</w:t>
      </w:r>
      <w:r w:rsidRPr="00633320">
        <w:t xml:space="preserve">: </w:t>
      </w:r>
      <w:r>
        <w:t>Use of IMPs in pregnant and breastfeeding women</w:t>
      </w:r>
      <w:bookmarkEnd w:id="547"/>
    </w:p>
    <w:p w14:paraId="584A3C42" w14:textId="3B2DB5FA" w:rsidR="00BE4757" w:rsidRPr="00633320" w:rsidRDefault="00BE4757" w:rsidP="00BE4757">
      <w:r w:rsidRPr="00633320">
        <w:t xml:space="preserve">All trial drugs (except </w:t>
      </w:r>
      <w:r w:rsidR="000C0005">
        <w:t>empagliflozin</w:t>
      </w:r>
      <w:r w:rsidR="005A3F60">
        <w:t>, sotrovimab, molnupiravir, Paxlovid</w:t>
      </w:r>
      <w:r w:rsidR="009C1271">
        <w:t xml:space="preserve"> and baloxavir</w:t>
      </w:r>
      <w:r w:rsidRPr="00633320">
        <w:t xml:space="preserve">) have been used in pregnant women with pre-existing medical disorders where benefits outweigh the risks to fetus or woman, including in the first trimester. The existing data related to each drug is </w:t>
      </w:r>
      <w:r w:rsidR="00200BAB" w:rsidRPr="00633320">
        <w:t>summari</w:t>
      </w:r>
      <w:r w:rsidR="00200BAB">
        <w:t>s</w:t>
      </w:r>
      <w:r w:rsidR="00200BAB" w:rsidRPr="00633320">
        <w:t xml:space="preserve">ed </w:t>
      </w:r>
      <w:r w:rsidRPr="00633320">
        <w:t>below.</w:t>
      </w:r>
      <w:r w:rsidR="005A3F60">
        <w:t xml:space="preserve"> </w:t>
      </w:r>
      <w:r w:rsidR="005E6356">
        <w:t>The potential inclusion of any pregnant women should be discussed with a consultant obstetrician (or obstetric physician) and a</w:t>
      </w:r>
      <w:r w:rsidR="005A3F60">
        <w:t>ll consent discussions should be documented in the medical records.</w:t>
      </w:r>
    </w:p>
    <w:p w14:paraId="32F68A57" w14:textId="77777777" w:rsidR="00BE4757" w:rsidRPr="00633320" w:rsidRDefault="00BE4757" w:rsidP="00BE4757"/>
    <w:p w14:paraId="4AD2DF41" w14:textId="07C1E4CA" w:rsidR="00F7485A" w:rsidRPr="00633320" w:rsidRDefault="00F7485A" w:rsidP="00BE4757">
      <w:pPr>
        <w:rPr>
          <w:b/>
        </w:rPr>
      </w:pPr>
      <w:r w:rsidRPr="00633320">
        <w:rPr>
          <w:b/>
        </w:rPr>
        <w:t>Corticosteroids</w:t>
      </w:r>
    </w:p>
    <w:p w14:paraId="3472D434" w14:textId="2B52A4AE"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55" w:tooltip="Tam, 2011 #1618" w:history="1">
        <w:r w:rsidR="00DC738F" w:rsidRPr="00633320">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DC738F">
          <w:instrText xml:space="preserve"> ADDIN EN.CITE </w:instrText>
        </w:r>
        <w:r w:rsidR="00DC738F">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DC738F">
          <w:instrText xml:space="preserve"> ADDIN EN.CITE.DATA </w:instrText>
        </w:r>
        <w:r w:rsidR="00DC738F">
          <w:fldChar w:fldCharType="end"/>
        </w:r>
        <w:r w:rsidR="00DC738F" w:rsidRPr="00633320">
          <w:fldChar w:fldCharType="separate"/>
        </w:r>
        <w:r w:rsidR="00DC738F" w:rsidRPr="005A3F60">
          <w:rPr>
            <w:noProof/>
            <w:vertAlign w:val="superscript"/>
          </w:rPr>
          <w:t>55-57</w:t>
        </w:r>
        <w:r w:rsidR="00DC738F"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8" w:tooltip="Flint, 2016 #1621" w:history="1">
        <w:r w:rsidR="00DC738F"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 </w:instrText>
        </w:r>
        <w:r w:rsidR="00DC738F">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EN.CITE.DATA </w:instrText>
        </w:r>
        <w:r w:rsidR="00DC738F">
          <w:fldChar w:fldCharType="end"/>
        </w:r>
        <w:r w:rsidR="00DC738F" w:rsidRPr="00633320">
          <w:fldChar w:fldCharType="separate"/>
        </w:r>
        <w:r w:rsidR="00DC738F" w:rsidRPr="005A3F60">
          <w:rPr>
            <w:noProof/>
            <w:vertAlign w:val="superscript"/>
          </w:rPr>
          <w:t>58</w:t>
        </w:r>
        <w:r w:rsidR="00DC738F"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8" w:tooltip="Flint, 2016 #1621" w:history="1">
        <w:r w:rsidR="00DC738F"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 </w:instrText>
        </w:r>
        <w:r w:rsidR="00DC738F">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EN.CITE.DATA </w:instrText>
        </w:r>
        <w:r w:rsidR="00DC738F">
          <w:fldChar w:fldCharType="end"/>
        </w:r>
        <w:r w:rsidR="00DC738F" w:rsidRPr="00633320">
          <w:fldChar w:fldCharType="separate"/>
        </w:r>
        <w:r w:rsidR="00DC738F" w:rsidRPr="005A3F60">
          <w:rPr>
            <w:noProof/>
            <w:vertAlign w:val="superscript"/>
          </w:rPr>
          <w:t>58</w:t>
        </w:r>
        <w:r w:rsidR="00DC738F" w:rsidRPr="00633320">
          <w:fldChar w:fldCharType="end"/>
        </w:r>
      </w:hyperlink>
      <w:r w:rsidRPr="00633320">
        <w:t xml:space="preserve"> as also reviewed in the Lactmed database (</w:t>
      </w:r>
      <w:hyperlink r:id="rId17"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3C26C34" w14:textId="77777777" w:rsidR="00174A45" w:rsidRDefault="00174A45" w:rsidP="003C491C">
      <w:pPr>
        <w:autoSpaceDE/>
        <w:autoSpaceDN/>
        <w:adjustRightInd/>
        <w:contextualSpacing w:val="0"/>
        <w:rPr>
          <w:b/>
        </w:rPr>
      </w:pPr>
      <w:r>
        <w:rPr>
          <w:b/>
        </w:rPr>
        <w:t>Empagliflozin</w:t>
      </w:r>
    </w:p>
    <w:p w14:paraId="4F235476" w14:textId="77777777" w:rsidR="00CF37F5" w:rsidRDefault="00174A45" w:rsidP="003C491C">
      <w:pPr>
        <w:autoSpaceDE/>
        <w:autoSpaceDN/>
        <w:adjustRightInd/>
        <w:contextualSpacing w:val="0"/>
        <w:rPr>
          <w:shd w:val="clear" w:color="auto" w:fill="FFFFFF"/>
        </w:rPr>
      </w:pPr>
      <w:r>
        <w:t>Empagliflozin is not recommended for use in pregnant or breastfeeding women.</w:t>
      </w:r>
      <w:r w:rsidR="00221CF5" w:rsidRPr="00221CF5">
        <w:rPr>
          <w:shd w:val="clear" w:color="auto" w:fill="FFFFFF"/>
        </w:rPr>
        <w:t xml:space="preserve"> </w:t>
      </w:r>
      <w:r w:rsidR="00221CF5">
        <w:rPr>
          <w:shd w:val="clear" w:color="auto" w:fill="FFFFFF"/>
        </w:rPr>
        <w:t>Empagliflozin</w:t>
      </w:r>
      <w:r w:rsidR="00221CF5" w:rsidRPr="00633320">
        <w:rPr>
          <w:shd w:val="clear" w:color="auto" w:fill="FFFFFF"/>
        </w:rPr>
        <w:t xml:space="preserve"> will only be included in the randomisation of women of child-bearing potential if they have had a negative pregnancy test since admission.</w:t>
      </w:r>
    </w:p>
    <w:p w14:paraId="09AEEBE0" w14:textId="77777777" w:rsidR="00093F55" w:rsidRDefault="00093F55">
      <w:pPr>
        <w:autoSpaceDE/>
        <w:autoSpaceDN/>
        <w:adjustRightInd/>
        <w:contextualSpacing w:val="0"/>
        <w:jc w:val="left"/>
        <w:rPr>
          <w:shd w:val="clear" w:color="auto" w:fill="FFFFFF"/>
        </w:rPr>
      </w:pPr>
    </w:p>
    <w:p w14:paraId="1E7D0C8A" w14:textId="1E483E42" w:rsidR="00BF158F" w:rsidRDefault="00456322" w:rsidP="003C491C">
      <w:pPr>
        <w:autoSpaceDE/>
        <w:autoSpaceDN/>
        <w:adjustRightInd/>
        <w:contextualSpacing w:val="0"/>
        <w:rPr>
          <w:b/>
          <w:bCs w:val="0"/>
        </w:rPr>
      </w:pPr>
      <w:r>
        <w:rPr>
          <w:b/>
          <w:bCs w:val="0"/>
        </w:rPr>
        <w:t>Sotrovimab</w:t>
      </w:r>
    </w:p>
    <w:p w14:paraId="54892A30" w14:textId="22385F4E" w:rsidR="00456322" w:rsidRDefault="00456322" w:rsidP="003C491C">
      <w:pPr>
        <w:autoSpaceDE/>
        <w:autoSpaceDN/>
        <w:adjustRightInd/>
        <w:contextualSpacing w:val="0"/>
        <w:rPr>
          <w:bCs w:val="0"/>
        </w:rPr>
      </w:pPr>
      <w:r w:rsidRPr="00456322">
        <w:rPr>
          <w:bCs w:val="0"/>
        </w:rPr>
        <w:t xml:space="preserve">There are no data from the use of sotrovimab in pregnant women. Since sotrovimab is a human immunoglobulin G animal studies have not been evaluated with respect to </w:t>
      </w:r>
      <w:r>
        <w:rPr>
          <w:bCs w:val="0"/>
        </w:rPr>
        <w:t>r</w:t>
      </w:r>
      <w:r w:rsidRPr="00456322">
        <w:rPr>
          <w:bCs w:val="0"/>
        </w:rPr>
        <w:t>eproductive toxicity. No off-target binding was</w:t>
      </w:r>
      <w:r>
        <w:rPr>
          <w:bCs w:val="0"/>
        </w:rPr>
        <w:t xml:space="preserve"> </w:t>
      </w:r>
      <w:r w:rsidRPr="00456322">
        <w:rPr>
          <w:bCs w:val="0"/>
        </w:rPr>
        <w:t>detected in a cross-reactive binding assay using a protein array enriched for human embryofetal proteins. Since</w:t>
      </w:r>
      <w:r>
        <w:rPr>
          <w:bCs w:val="0"/>
        </w:rPr>
        <w:t xml:space="preserve"> </w:t>
      </w:r>
      <w:r w:rsidRPr="00456322">
        <w:rPr>
          <w:bCs w:val="0"/>
        </w:rPr>
        <w:t>sotrovimab is a human immunoglobulin G, it has the potential for placental transfer from the mother to the</w:t>
      </w:r>
      <w:r w:rsidR="00883C39">
        <w:rPr>
          <w:bCs w:val="0"/>
        </w:rPr>
        <w:t xml:space="preserve"> </w:t>
      </w:r>
      <w:r w:rsidRPr="00456322">
        <w:rPr>
          <w:bCs w:val="0"/>
        </w:rPr>
        <w:t xml:space="preserve">developing foetus. The potential treatment benefit or risk of placental transfer of </w:t>
      </w:r>
      <w:r>
        <w:rPr>
          <w:bCs w:val="0"/>
        </w:rPr>
        <w:t>s</w:t>
      </w:r>
      <w:r w:rsidRPr="00456322">
        <w:rPr>
          <w:bCs w:val="0"/>
        </w:rPr>
        <w:t>otrovimab to the developing foetus is</w:t>
      </w:r>
      <w:r>
        <w:rPr>
          <w:bCs w:val="0"/>
        </w:rPr>
        <w:t xml:space="preserve"> </w:t>
      </w:r>
      <w:r w:rsidRPr="00456322">
        <w:rPr>
          <w:bCs w:val="0"/>
        </w:rPr>
        <w:t>not known.</w:t>
      </w:r>
      <w:r>
        <w:rPr>
          <w:bCs w:val="0"/>
        </w:rPr>
        <w:t xml:space="preserve"> </w:t>
      </w:r>
      <w:r w:rsidRPr="00456322">
        <w:rPr>
          <w:bCs w:val="0"/>
        </w:rPr>
        <w:t>Sotrovimab may be used during pregnancy where the expected benefit to the mother justifies the risk to the foetus.</w:t>
      </w:r>
    </w:p>
    <w:p w14:paraId="556626FC" w14:textId="574D83BA" w:rsidR="00456322" w:rsidRDefault="00456322" w:rsidP="003C491C">
      <w:pPr>
        <w:autoSpaceDE/>
        <w:autoSpaceDN/>
        <w:adjustRightInd/>
        <w:contextualSpacing w:val="0"/>
        <w:rPr>
          <w:bCs w:val="0"/>
        </w:rPr>
      </w:pPr>
    </w:p>
    <w:p w14:paraId="53C365D7" w14:textId="3689849F" w:rsidR="00456322" w:rsidRPr="00456322" w:rsidRDefault="00456322" w:rsidP="003C491C">
      <w:pPr>
        <w:contextualSpacing w:val="0"/>
        <w:rPr>
          <w:b/>
          <w:color w:val="auto"/>
          <w:szCs w:val="20"/>
        </w:rPr>
      </w:pPr>
      <w:r w:rsidRPr="00456322">
        <w:rPr>
          <w:bCs w:val="0"/>
          <w:color w:val="auto"/>
          <w:szCs w:val="20"/>
        </w:rPr>
        <w:t>There are no data on the excretion of sotrovimab in human milk. The potential treatment benefit or risk to the newborn or</w:t>
      </w:r>
      <w:r>
        <w:rPr>
          <w:bCs w:val="0"/>
          <w:color w:val="auto"/>
          <w:szCs w:val="20"/>
        </w:rPr>
        <w:t xml:space="preserve"> </w:t>
      </w:r>
      <w:r w:rsidRPr="00456322">
        <w:rPr>
          <w:bCs w:val="0"/>
          <w:color w:val="auto"/>
          <w:szCs w:val="20"/>
        </w:rPr>
        <w:t>infants via breastfeeding is not known.</w:t>
      </w:r>
      <w:r>
        <w:rPr>
          <w:bCs w:val="0"/>
          <w:color w:val="auto"/>
          <w:szCs w:val="20"/>
        </w:rPr>
        <w:t xml:space="preserve"> </w:t>
      </w:r>
      <w:r w:rsidRPr="00456322">
        <w:rPr>
          <w:bCs w:val="0"/>
          <w:color w:val="auto"/>
          <w:szCs w:val="20"/>
        </w:rPr>
        <w:t>Decisions on whether to breastfeed during treatment or to abstain from sotrovimab therapy should take into account the</w:t>
      </w:r>
      <w:r>
        <w:rPr>
          <w:bCs w:val="0"/>
          <w:color w:val="auto"/>
          <w:szCs w:val="20"/>
        </w:rPr>
        <w:t xml:space="preserve"> </w:t>
      </w:r>
      <w:r w:rsidRPr="00456322">
        <w:rPr>
          <w:bCs w:val="0"/>
          <w:color w:val="auto"/>
          <w:szCs w:val="20"/>
        </w:rPr>
        <w:t>benefit of breast-feeding for the child and the benefit of therapy for the woman</w:t>
      </w:r>
      <w:r w:rsidRPr="00883C39">
        <w:rPr>
          <w:color w:val="auto"/>
          <w:szCs w:val="20"/>
        </w:rPr>
        <w:t>.</w:t>
      </w:r>
    </w:p>
    <w:p w14:paraId="06701FD0" w14:textId="2D213DEB" w:rsidR="00456322" w:rsidRDefault="00456322" w:rsidP="003C491C">
      <w:pPr>
        <w:autoSpaceDE/>
        <w:autoSpaceDN/>
        <w:adjustRightInd/>
        <w:contextualSpacing w:val="0"/>
        <w:rPr>
          <w:bCs w:val="0"/>
        </w:rPr>
      </w:pPr>
    </w:p>
    <w:p w14:paraId="19CB7594" w14:textId="0D98A97F" w:rsidR="00145CC9" w:rsidRDefault="00145CC9" w:rsidP="003C491C">
      <w:pPr>
        <w:autoSpaceDE/>
        <w:autoSpaceDN/>
        <w:adjustRightInd/>
        <w:contextualSpacing w:val="0"/>
        <w:rPr>
          <w:b/>
        </w:rPr>
      </w:pPr>
      <w:r>
        <w:rPr>
          <w:b/>
        </w:rPr>
        <w:t>Molnupiravir</w:t>
      </w:r>
    </w:p>
    <w:p w14:paraId="2D6A634B" w14:textId="027065AF" w:rsidR="00145CC9" w:rsidRDefault="00145CC9" w:rsidP="003C491C">
      <w:pPr>
        <w:autoSpaceDE/>
        <w:autoSpaceDN/>
        <w:adjustRightInd/>
        <w:contextualSpacing w:val="0"/>
        <w:rPr>
          <w:shd w:val="clear" w:color="auto" w:fill="FFFFFF"/>
        </w:rPr>
      </w:pPr>
      <w:r>
        <w:t>Molnupiravir is not recommended for use in pregnant or breastfeeding women.</w:t>
      </w:r>
      <w:r w:rsidRPr="00221CF5">
        <w:rPr>
          <w:shd w:val="clear" w:color="auto" w:fill="FFFFFF"/>
        </w:rPr>
        <w:t xml:space="preserve"> </w:t>
      </w:r>
      <w:r>
        <w:rPr>
          <w:shd w:val="clear" w:color="auto" w:fill="FFFFFF"/>
        </w:rPr>
        <w:t>Molnupiravir</w:t>
      </w:r>
      <w:r w:rsidRPr="00633320">
        <w:rPr>
          <w:shd w:val="clear" w:color="auto" w:fill="FFFFFF"/>
        </w:rPr>
        <w:t xml:space="preserve"> will only be included in the randomisation of women of child-bearing potential if they have had a negative pregnancy test since admission.</w:t>
      </w:r>
    </w:p>
    <w:p w14:paraId="6F5123BB" w14:textId="6EEB2E0C" w:rsidR="00145CC9" w:rsidRDefault="00145CC9" w:rsidP="003C491C">
      <w:pPr>
        <w:autoSpaceDE/>
        <w:autoSpaceDN/>
        <w:adjustRightInd/>
        <w:contextualSpacing w:val="0"/>
        <w:rPr>
          <w:bCs w:val="0"/>
        </w:rPr>
      </w:pPr>
    </w:p>
    <w:p w14:paraId="702F5675" w14:textId="77777777" w:rsidR="00B66772" w:rsidRDefault="00B66772" w:rsidP="00B66772">
      <w:pPr>
        <w:autoSpaceDE/>
        <w:autoSpaceDN/>
        <w:adjustRightInd/>
        <w:contextualSpacing w:val="0"/>
        <w:rPr>
          <w:b/>
        </w:rPr>
      </w:pPr>
      <w:r>
        <w:rPr>
          <w:b/>
        </w:rPr>
        <w:t>Paxlovid</w:t>
      </w:r>
    </w:p>
    <w:p w14:paraId="6314ADC1" w14:textId="77777777" w:rsidR="00B66772" w:rsidRDefault="00B66772" w:rsidP="00B66772">
      <w:pPr>
        <w:autoSpaceDE/>
        <w:autoSpaceDN/>
        <w:adjustRightInd/>
        <w:contextualSpacing w:val="0"/>
        <w:rPr>
          <w:shd w:val="clear" w:color="auto" w:fill="FFFFFF"/>
        </w:rPr>
      </w:pPr>
      <w:r w:rsidRPr="00AA3E36">
        <w:rPr>
          <w:shd w:val="clear" w:color="auto" w:fill="FFFFFF"/>
        </w:rPr>
        <w:t>Preclinical animal reproductive toxicity studies have not</w:t>
      </w:r>
      <w:r>
        <w:rPr>
          <w:shd w:val="clear" w:color="auto" w:fill="FFFFFF"/>
        </w:rPr>
        <w:t xml:space="preserve"> </w:t>
      </w:r>
      <w:r w:rsidRPr="00AA3E36">
        <w:rPr>
          <w:shd w:val="clear" w:color="auto" w:fill="FFFFFF"/>
        </w:rPr>
        <w:t>identified adverse effects on fetal morphology or embryo-fetal viability in rat or rabbit models with</w:t>
      </w:r>
      <w:r>
        <w:rPr>
          <w:shd w:val="clear" w:color="auto" w:fill="FFFFFF"/>
        </w:rPr>
        <w:t xml:space="preserve"> </w:t>
      </w:r>
      <w:r w:rsidRPr="00AA3E36">
        <w:rPr>
          <w:shd w:val="clear" w:color="auto" w:fill="FFFFFF"/>
        </w:rPr>
        <w:t>doses of nirmatrelvir up to 12 times the human dose (equivalence based on predicted AUC</w:t>
      </w:r>
      <w:r>
        <w:rPr>
          <w:shd w:val="clear" w:color="auto" w:fill="FFFFFF"/>
        </w:rPr>
        <w:t xml:space="preserve"> </w:t>
      </w:r>
      <w:r w:rsidRPr="00AA3E36">
        <w:rPr>
          <w:shd w:val="clear" w:color="auto" w:fill="FFFFFF"/>
        </w:rPr>
        <w:t>concentrations).</w:t>
      </w:r>
      <w:r>
        <w:rPr>
          <w:shd w:val="clear" w:color="auto" w:fill="FFFFFF"/>
        </w:rPr>
        <w:t xml:space="preserve"> </w:t>
      </w:r>
      <w:r w:rsidRPr="00AA3E36">
        <w:rPr>
          <w:shd w:val="clear" w:color="auto" w:fill="FFFFFF"/>
        </w:rPr>
        <w:t>The offspring of pregnant rabbits administered 24 times the equivalent human</w:t>
      </w:r>
      <w:r>
        <w:rPr>
          <w:shd w:val="clear" w:color="auto" w:fill="FFFFFF"/>
        </w:rPr>
        <w:t xml:space="preserve"> </w:t>
      </w:r>
      <w:r w:rsidRPr="00AA3E36">
        <w:rPr>
          <w:shd w:val="clear" w:color="auto" w:fill="FFFFFF"/>
        </w:rPr>
        <w:t>dose, lower fetal body weights were observed but evidence of maternal toxicity was described</w:t>
      </w:r>
      <w:r>
        <w:rPr>
          <w:shd w:val="clear" w:color="auto" w:fill="FFFFFF"/>
        </w:rPr>
        <w:t xml:space="preserve"> </w:t>
      </w:r>
      <w:r w:rsidRPr="00AA3E36">
        <w:rPr>
          <w:shd w:val="clear" w:color="auto" w:fill="FFFFFF"/>
        </w:rPr>
        <w:t>(impact on weight gain/food consumption).</w:t>
      </w:r>
      <w:hyperlink w:anchor="_ENREF_52" w:tooltip="Pfizer, 2021 #3145" w:history="1">
        <w:r>
          <w:rPr>
            <w:shd w:val="clear" w:color="auto" w:fill="FFFFFF"/>
          </w:rPr>
          <w:fldChar w:fldCharType="begin"/>
        </w:r>
        <w:r>
          <w:rPr>
            <w:shd w:val="clear" w:color="auto" w:fill="FFFFFF"/>
          </w:rPr>
          <w:instrText xml:space="preserve"> ADDIN EN.CITE &lt;EndNote&gt;&lt;Cite&gt;&lt;Author&gt;Pfizer&lt;/Author&gt;&lt;Year&gt;2021&lt;/Year&gt;&lt;RecNum&gt;3145&lt;/RecNum&gt;&lt;DisplayText&gt;&lt;style face="superscript"&gt;52&lt;/style&gt;&lt;/DisplayText&gt;&lt;record&gt;&lt;rec-number&gt;3145&lt;/rec-number&gt;&lt;foreign-keys&gt;&lt;key app="EN" db-id="vp2a2svem50pwkeae50pesxbrvzrpwssv2s9" timestamp="1641895576"&gt;3145&lt;/key&gt;&lt;/foreign-keys&gt;&lt;ref-type name="Electronic Article"&gt;43&lt;/ref-type&gt;&lt;contributors&gt;&lt;authors&gt;&lt;author&gt;Pfizer&lt;/author&gt;&lt;/authors&gt;&lt;/contributors&gt;&lt;titles&gt;&lt;title&gt;Summary of Product Characteristics for Paxlovid&lt;/title&gt;&lt;/titles&gt;&lt;section&gt;31-Dec-2021&lt;/section&gt;&lt;dates&gt;&lt;year&gt;2021&lt;/year&gt;&lt;pub-dates&gt;&lt;date&gt;13-Jan-2022&lt;/date&gt;&lt;/pub-dates&gt;&lt;/dates&gt;&lt;urls&gt;&lt;/urls&gt;&lt;/record&gt;&lt;/Cite&gt;&lt;/EndNote&gt;</w:instrText>
        </w:r>
        <w:r>
          <w:rPr>
            <w:shd w:val="clear" w:color="auto" w:fill="FFFFFF"/>
          </w:rPr>
          <w:fldChar w:fldCharType="separate"/>
        </w:r>
        <w:r w:rsidRPr="005A3F60">
          <w:rPr>
            <w:noProof/>
            <w:shd w:val="clear" w:color="auto" w:fill="FFFFFF"/>
            <w:vertAlign w:val="superscript"/>
          </w:rPr>
          <w:t>52</w:t>
        </w:r>
        <w:r>
          <w:rPr>
            <w:shd w:val="clear" w:color="auto" w:fill="FFFFFF"/>
          </w:rPr>
          <w:fldChar w:fldCharType="end"/>
        </w:r>
      </w:hyperlink>
      <w:hyperlink w:anchor="_ENREF_56" w:tooltip="Pfizer, 2021 #3145" w:history="1"/>
      <w:r w:rsidRPr="00AA3E36">
        <w:rPr>
          <w:rFonts w:ascii="CIDFont+F3" w:hAnsi="CIDFont+F3" w:cs="CIDFont+F3"/>
          <w:bCs w:val="0"/>
          <w:color w:val="auto"/>
          <w:sz w:val="22"/>
          <w:szCs w:val="22"/>
        </w:rPr>
        <w:t xml:space="preserve"> </w:t>
      </w:r>
      <w:r w:rsidRPr="00AA3E36">
        <w:rPr>
          <w:shd w:val="clear" w:color="auto" w:fill="FFFFFF"/>
        </w:rPr>
        <w:t>There is a large amount of published evidence</w:t>
      </w:r>
      <w:r>
        <w:rPr>
          <w:shd w:val="clear" w:color="auto" w:fill="FFFFFF"/>
        </w:rPr>
        <w:t xml:space="preserve"> </w:t>
      </w:r>
      <w:r w:rsidRPr="00AA3E36">
        <w:rPr>
          <w:shd w:val="clear" w:color="auto" w:fill="FFFFFF"/>
        </w:rPr>
        <w:t>relating to the safety of ritonavir in human pregnancy, collected from antiretroviral and HIV/AIDS</w:t>
      </w:r>
      <w:r>
        <w:rPr>
          <w:shd w:val="clear" w:color="auto" w:fill="FFFFFF"/>
        </w:rPr>
        <w:t xml:space="preserve"> </w:t>
      </w:r>
      <w:r w:rsidRPr="00AA3E36">
        <w:rPr>
          <w:shd w:val="clear" w:color="auto" w:fill="FFFFFF"/>
        </w:rPr>
        <w:t>pregnancy registries. Overall, these data do not provide compelling evidence that ritonavir use in</w:t>
      </w:r>
      <w:r>
        <w:rPr>
          <w:shd w:val="clear" w:color="auto" w:fill="FFFFFF"/>
        </w:rPr>
        <w:t xml:space="preserve"> </w:t>
      </w:r>
      <w:r w:rsidRPr="00AA3E36">
        <w:rPr>
          <w:shd w:val="clear" w:color="auto" w:fill="FFFFFF"/>
        </w:rPr>
        <w:t>the first trimester is associated with an increased risk of malformation above the expected</w:t>
      </w:r>
      <w:r>
        <w:rPr>
          <w:shd w:val="clear" w:color="auto" w:fill="FFFFFF"/>
        </w:rPr>
        <w:t xml:space="preserve"> </w:t>
      </w:r>
      <w:r w:rsidRPr="00AA3E36">
        <w:rPr>
          <w:shd w:val="clear" w:color="auto" w:fill="FFFFFF"/>
        </w:rPr>
        <w:t>background rate of 2-3%.</w:t>
      </w:r>
      <w:r w:rsidRPr="00F22F4D">
        <w:rPr>
          <w:rFonts w:ascii="CIDFont+F3" w:hAnsi="CIDFont+F3" w:cs="CIDFont+F3"/>
          <w:bCs w:val="0"/>
          <w:color w:val="auto"/>
          <w:sz w:val="22"/>
          <w:szCs w:val="22"/>
        </w:rPr>
        <w:t xml:space="preserve"> </w:t>
      </w:r>
      <w:r w:rsidRPr="00F22F4D">
        <w:rPr>
          <w:bCs w:val="0"/>
          <w:color w:val="auto"/>
          <w:szCs w:val="22"/>
        </w:rPr>
        <w:t>As Paxlovid has not previous been given to pregnant women, women in the first trimester of pregnancy will be excluded from this comparison.</w:t>
      </w:r>
    </w:p>
    <w:p w14:paraId="4F5274D9" w14:textId="77777777" w:rsidR="00145CC9" w:rsidRPr="00456322" w:rsidRDefault="00145CC9" w:rsidP="003C491C">
      <w:pPr>
        <w:autoSpaceDE/>
        <w:autoSpaceDN/>
        <w:adjustRightInd/>
        <w:contextualSpacing w:val="0"/>
        <w:rPr>
          <w:bCs w:val="0"/>
        </w:rPr>
      </w:pPr>
    </w:p>
    <w:p w14:paraId="5D59A953" w14:textId="392368ED" w:rsidR="00CF37F5" w:rsidRPr="00D73C06" w:rsidRDefault="00CF37F5" w:rsidP="003C491C">
      <w:pPr>
        <w:autoSpaceDE/>
        <w:autoSpaceDN/>
        <w:adjustRightInd/>
        <w:contextualSpacing w:val="0"/>
        <w:rPr>
          <w:b/>
          <w:bCs w:val="0"/>
        </w:rPr>
      </w:pPr>
      <w:r w:rsidRPr="00D73C06">
        <w:rPr>
          <w:b/>
          <w:bCs w:val="0"/>
        </w:rPr>
        <w:t>Baloxavir marboxil</w:t>
      </w:r>
    </w:p>
    <w:p w14:paraId="53C1B6C8" w14:textId="77777777" w:rsidR="00CF37F5" w:rsidRPr="00D73C06" w:rsidRDefault="00CF37F5" w:rsidP="003C491C">
      <w:pPr>
        <w:autoSpaceDE/>
        <w:autoSpaceDN/>
        <w:adjustRightInd/>
        <w:contextualSpacing w:val="0"/>
      </w:pPr>
      <w:r w:rsidRPr="00D73C06">
        <w:t>There are no data from the use of baloxavir marboxil in pregnant women. Animal studies do not indicate direct or indirect harmful effects with respect to reproductive toxicity</w:t>
      </w:r>
      <w:r>
        <w:t>.</w:t>
      </w:r>
      <w:r w:rsidRPr="00D73C06">
        <w:t xml:space="preserve"> </w:t>
      </w:r>
      <w:r w:rsidRPr="00B84DA9">
        <w:t>Baloxavir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embryo-fetal effects at doses up to five and seven times the</w:t>
      </w:r>
      <w:r>
        <w:t xml:space="preserve"> </w:t>
      </w:r>
      <w:r w:rsidRPr="00B84DA9">
        <w:t>human therapeutic dose respectively. The risk of harm from baloxavir in pregnancy is</w:t>
      </w:r>
      <w:r>
        <w:t xml:space="preserve"> </w:t>
      </w:r>
      <w:r w:rsidRPr="00B84DA9">
        <w:t>likely to be low given the animal model data, together with the therapeutic target for</w:t>
      </w:r>
      <w:r>
        <w:t xml:space="preserve"> </w:t>
      </w:r>
      <w:r w:rsidRPr="00B84DA9">
        <w:t>baloxavir being a virus specific enzyme.</w:t>
      </w:r>
      <w:r>
        <w:t xml:space="preserve"> </w:t>
      </w:r>
      <w:r w:rsidRPr="00D73C06">
        <w:t>It is unknown whether baloxavir marboxil or baloxavir are excreted in human milk</w:t>
      </w:r>
      <w:r>
        <w:t>, and baloxivir may be considered</w:t>
      </w:r>
      <w:r w:rsidRPr="00D73C06">
        <w:t>.</w:t>
      </w:r>
    </w:p>
    <w:p w14:paraId="498E0A7F" w14:textId="77777777" w:rsidR="00CF37F5" w:rsidRDefault="00CF37F5" w:rsidP="003C491C">
      <w:pPr>
        <w:autoSpaceDE/>
        <w:autoSpaceDN/>
        <w:adjustRightInd/>
        <w:contextualSpacing w:val="0"/>
      </w:pPr>
    </w:p>
    <w:p w14:paraId="69357CEE" w14:textId="77777777" w:rsidR="00CF37F5" w:rsidRPr="00351108" w:rsidRDefault="00CF37F5" w:rsidP="003C491C">
      <w:pPr>
        <w:autoSpaceDE/>
        <w:autoSpaceDN/>
        <w:adjustRightInd/>
        <w:contextualSpacing w:val="0"/>
        <w:rPr>
          <w:b/>
        </w:rPr>
      </w:pPr>
      <w:r w:rsidRPr="00351108">
        <w:rPr>
          <w:b/>
        </w:rPr>
        <w:t>Oseltamivir</w:t>
      </w:r>
    </w:p>
    <w:p w14:paraId="6FF4B1EB" w14:textId="1DBF42AE" w:rsidR="00C35106" w:rsidRPr="00633320" w:rsidRDefault="00CF37F5" w:rsidP="003C491C">
      <w:pPr>
        <w:autoSpaceDE/>
        <w:autoSpaceDN/>
        <w:adjustRightInd/>
        <w:contextualSpacing w:val="0"/>
      </w:pPr>
      <w:r>
        <w:t>There are observational data on the use of oseltamivir in pregnant women including &gt;1000 women exposed during the first trimester. These studies found no evidence of adverse embryo-fetal effects. Oseltamivir is currently used in pregnant women. Its use may also be considered in breastfeeding women: it is excreted in breast milk but at low concentrations that would be subtherapeutic dose to the infant.</w:t>
      </w:r>
      <w:r w:rsidR="00C35106" w:rsidRPr="00633320">
        <w:br w:type="page"/>
      </w:r>
    </w:p>
    <w:p w14:paraId="2A2D3333" w14:textId="6D7C68B2" w:rsidR="004B65DD" w:rsidRPr="00633320" w:rsidRDefault="004B65DD" w:rsidP="008F2EC2">
      <w:pPr>
        <w:pStyle w:val="Heading2"/>
      </w:pPr>
      <w:bookmarkStart w:id="548" w:name="_Toc97376119"/>
      <w:r w:rsidRPr="00633320">
        <w:lastRenderedPageBreak/>
        <w:t xml:space="preserve">Appendix </w:t>
      </w:r>
      <w:r w:rsidR="00E67655">
        <w:t>5</w:t>
      </w:r>
      <w:r w:rsidRPr="00633320">
        <w:t>: Organisational Structure and Responsibilities</w:t>
      </w:r>
      <w:bookmarkEnd w:id="536"/>
      <w:bookmarkEnd w:id="537"/>
      <w:bookmarkEnd w:id="538"/>
      <w:bookmarkEnd w:id="544"/>
      <w:bookmarkEnd w:id="545"/>
      <w:bookmarkEnd w:id="546"/>
      <w:bookmarkEnd w:id="548"/>
      <w:r w:rsidR="00C43BB8" w:rsidRPr="00633320">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1FEE1133"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3C491C">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F9308A4"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w:t>
      </w:r>
      <w:r w:rsidR="003B5DC6">
        <w:t>below</w:t>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B168EBF" w:rsidR="00DD3BD1" w:rsidRPr="00633320" w:rsidRDefault="00DD3BD1" w:rsidP="00DD3BD1">
      <w:r w:rsidRPr="00633320">
        <w:t xml:space="preserve">The </w:t>
      </w:r>
      <w:r w:rsidR="00200BAB">
        <w:t xml:space="preserve">International </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46A960B4"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3C491C">
        <w:t>;</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7B6EF838"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 xml:space="preserve">a change in the </w:t>
      </w:r>
      <w:r w:rsidR="00200BAB">
        <w:t>P</w:t>
      </w:r>
      <w:r w:rsidR="00200BAB" w:rsidRPr="00633320">
        <w:t xml:space="preserve">rotocol </w:t>
      </w:r>
      <w:r w:rsidR="00096813" w:rsidRPr="00633320">
        <w:t>(e.g.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6B357D71"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 xml:space="preserve">safety information in line with the </w:t>
      </w:r>
      <w:r w:rsidR="00200BAB">
        <w:t>P</w:t>
      </w:r>
      <w:r w:rsidR="00200BAB" w:rsidRPr="00633320">
        <w:t xml:space="preserve">rotocol </w:t>
      </w:r>
      <w:r w:rsidRPr="00633320">
        <w:t>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6ED28C1C"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r w:rsidR="00200BAB">
        <w:t>;</w:t>
      </w:r>
    </w:p>
    <w:p w14:paraId="10456597" w14:textId="47DBDF6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r w:rsidR="00200BAB">
        <w:t>;</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316CABB3" w14:textId="77777777" w:rsidR="00E5671F" w:rsidRPr="00633320" w:rsidRDefault="00E5671F" w:rsidP="00F123A0"/>
    <w:p w14:paraId="00600C5A" w14:textId="77777777" w:rsidR="006246F1" w:rsidRPr="00633320" w:rsidRDefault="006246F1" w:rsidP="00F123A0">
      <w:bookmarkStart w:id="549" w:name="_Toc266112760"/>
      <w:bookmarkStart w:id="550" w:name="_Toc267579323"/>
      <w:bookmarkStart w:id="551" w:name="_Toc268860992"/>
      <w:bookmarkEnd w:id="549"/>
      <w:bookmarkEnd w:id="550"/>
      <w:bookmarkEnd w:id="551"/>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7384EF54" w:rsidR="00F431AF" w:rsidRPr="00633320" w:rsidRDefault="009A510F" w:rsidP="00CF37F5">
            <w:pPr>
              <w:rPr>
                <w:sz w:val="20"/>
              </w:rPr>
            </w:pPr>
            <w:r w:rsidRPr="00633320">
              <w:rPr>
                <w:sz w:val="20"/>
              </w:rPr>
              <w:t xml:space="preserve">Kenneth Baillie (Scotland Lead), </w:t>
            </w:r>
            <w:r w:rsidR="000E17A4" w:rsidRPr="00633320">
              <w:rPr>
                <w:sz w:val="20"/>
              </w:rPr>
              <w:t xml:space="preserve">Maya Buch, </w:t>
            </w:r>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CF37F5">
              <w:rPr>
                <w:sz w:val="20"/>
              </w:rPr>
              <w:t xml:space="preserve">Marian Knight, </w:t>
            </w:r>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r w:rsidR="00A81581">
              <w:rPr>
                <w:sz w:val="20"/>
              </w:rPr>
              <w:t xml:space="preserve">Aparna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r w:rsidR="007405B8" w:rsidRPr="00633320">
              <w:rPr>
                <w:sz w:val="20"/>
              </w:rPr>
              <w:t>, Jeremy Day</w:t>
            </w:r>
            <w:r w:rsidR="005D3229" w:rsidRPr="00633320">
              <w:rPr>
                <w:sz w:val="20"/>
              </w:rPr>
              <w:t xml:space="preserve">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5DBA8BC9" w14:textId="4DDE539D" w:rsidR="00265C27" w:rsidRPr="00633320" w:rsidRDefault="00533A93" w:rsidP="00265C27">
      <w:pPr>
        <w:rPr>
          <w:b/>
        </w:rPr>
      </w:pPr>
      <w:r w:rsidRPr="00633320">
        <w:rPr>
          <w:b/>
        </w:rPr>
        <w:t>International</w:t>
      </w:r>
      <w:r w:rsidR="00DD3BD1" w:rsidRPr="00633320">
        <w:rPr>
          <w:b/>
        </w:rPr>
        <w:t xml:space="preserve"> </w:t>
      </w:r>
      <w:r w:rsidR="00265C27" w:rsidRPr="00633320">
        <w:rPr>
          <w:b/>
        </w:rPr>
        <w:t>Committee</w:t>
      </w:r>
      <w:r w:rsidR="00CF37F5">
        <w:rPr>
          <w:b/>
        </w:rPr>
        <w:t>s</w:t>
      </w:r>
    </w:p>
    <w:p w14:paraId="1327176E" w14:textId="77777777" w:rsidR="00265C27" w:rsidRPr="00633320" w:rsidRDefault="00265C27" w:rsidP="00F123A0"/>
    <w:p w14:paraId="7E4C4AAE" w14:textId="2014C0EA" w:rsidR="00CF37F5" w:rsidRPr="00CF37F5" w:rsidRDefault="00CF37F5" w:rsidP="00AB6C8E">
      <w:pPr>
        <w:rPr>
          <w:i/>
          <w:sz w:val="20"/>
        </w:rPr>
      </w:pPr>
      <w:r>
        <w:rPr>
          <w:i/>
          <w:sz w:val="20"/>
        </w:rPr>
        <w:t>Asia</w:t>
      </w:r>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653A8FAA"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Raph Hamers, Peter Horby</w:t>
      </w:r>
    </w:p>
    <w:p w14:paraId="2F6B73ED" w14:textId="6BFD7B17" w:rsidR="00CF37F5" w:rsidRPr="00CF37F5" w:rsidRDefault="00CF37F5" w:rsidP="00F123A0">
      <w:pPr>
        <w:rPr>
          <w:i/>
          <w:sz w:val="20"/>
        </w:rPr>
      </w:pPr>
      <w:r w:rsidRPr="00CF37F5">
        <w:rPr>
          <w:i/>
          <w:sz w:val="20"/>
        </w:rPr>
        <w:t>Africa</w:t>
      </w:r>
    </w:p>
    <w:p w14:paraId="44F6DABE" w14:textId="77777777" w:rsidR="00CF37F5" w:rsidRPr="00633320" w:rsidRDefault="00CF37F5" w:rsidP="00CF37F5">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p>
    <w:p w14:paraId="4D329499" w14:textId="7E1A570D" w:rsidR="00CF37F5" w:rsidRPr="00633320" w:rsidRDefault="00CF37F5" w:rsidP="00CF37F5">
      <w:pPr>
        <w:ind w:left="3600" w:hanging="3600"/>
        <w:rPr>
          <w:sz w:val="20"/>
        </w:rPr>
      </w:pPr>
      <w:r w:rsidRPr="00633320">
        <w:rPr>
          <w:sz w:val="20"/>
        </w:rPr>
        <w:t>Independent members:</w:t>
      </w:r>
      <w:r w:rsidRPr="00633320">
        <w:rPr>
          <w:sz w:val="20"/>
        </w:rPr>
        <w:tab/>
      </w:r>
      <w:r>
        <w:rPr>
          <w:sz w:val="20"/>
        </w:rPr>
        <w:t>Ghana</w:t>
      </w:r>
      <w:r w:rsidRPr="00633320">
        <w:rPr>
          <w:sz w:val="20"/>
        </w:rPr>
        <w:t xml:space="preserve">: </w:t>
      </w:r>
      <w:r>
        <w:rPr>
          <w:sz w:val="20"/>
        </w:rPr>
        <w:t>TBD</w:t>
      </w:r>
      <w:r w:rsidRPr="00633320">
        <w:rPr>
          <w:sz w:val="20"/>
        </w:rPr>
        <w:t xml:space="preserve"> </w:t>
      </w:r>
    </w:p>
    <w:p w14:paraId="287B88CD" w14:textId="77777777" w:rsidR="00CF37F5" w:rsidRPr="00633320" w:rsidRDefault="00CF37F5" w:rsidP="00CF37F5">
      <w:pPr>
        <w:ind w:left="3600"/>
        <w:rPr>
          <w:sz w:val="20"/>
        </w:rPr>
      </w:pPr>
      <w:r>
        <w:rPr>
          <w:sz w:val="20"/>
        </w:rPr>
        <w:t>South Africa</w:t>
      </w:r>
      <w:r w:rsidRPr="00633320">
        <w:rPr>
          <w:sz w:val="20"/>
        </w:rPr>
        <w:t xml:space="preserve">: </w:t>
      </w:r>
      <w:r>
        <w:rPr>
          <w:sz w:val="20"/>
        </w:rPr>
        <w:t xml:space="preserve">TBD </w:t>
      </w:r>
    </w:p>
    <w:p w14:paraId="40637DCB" w14:textId="5FA447EF" w:rsidR="00CF37F5" w:rsidRDefault="00CF37F5" w:rsidP="00CF37F5">
      <w:pPr>
        <w:rPr>
          <w:sz w:val="20"/>
        </w:rPr>
      </w:pPr>
      <w:r w:rsidRPr="00633320">
        <w:rPr>
          <w:sz w:val="20"/>
        </w:rPr>
        <w:t>Other members:</w:t>
      </w:r>
      <w:r w:rsidRPr="00633320">
        <w:rPr>
          <w:sz w:val="20"/>
        </w:rPr>
        <w:tab/>
      </w:r>
      <w:r w:rsidR="00FE1872">
        <w:rPr>
          <w:sz w:val="20"/>
        </w:rPr>
        <w:tab/>
      </w:r>
      <w:r w:rsidR="00FE1872">
        <w:rPr>
          <w:sz w:val="20"/>
        </w:rPr>
        <w:tab/>
      </w:r>
      <w:r>
        <w:rPr>
          <w:sz w:val="20"/>
        </w:rPr>
        <w:t>John Amuasi, Peter Horby, Jeremy Nel</w:t>
      </w:r>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bookmarkEnd w:id="501"/>
      <w:bookmarkEnd w:id="502"/>
    </w:tbl>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552" w:name="_Toc44674880"/>
      <w:bookmarkStart w:id="553" w:name="_Toc97376120"/>
      <w:r w:rsidRPr="00633320">
        <w:lastRenderedPageBreak/>
        <w:t>REFERENCES</w:t>
      </w:r>
      <w:bookmarkEnd w:id="552"/>
      <w:bookmarkEnd w:id="553"/>
    </w:p>
    <w:p w14:paraId="3FA7EFE3" w14:textId="77777777" w:rsidR="00DC738F" w:rsidRPr="00DC738F" w:rsidRDefault="00A46DE7" w:rsidP="00DC738F">
      <w:pPr>
        <w:pStyle w:val="EndNoteBibliography"/>
        <w:spacing w:after="240"/>
      </w:pPr>
      <w:r w:rsidRPr="00633320">
        <w:fldChar w:fldCharType="begin"/>
      </w:r>
      <w:r w:rsidRPr="00633320">
        <w:instrText xml:space="preserve"> ADDIN EN.REFLIST </w:instrText>
      </w:r>
      <w:r w:rsidRPr="00633320">
        <w:fldChar w:fldCharType="separate"/>
      </w:r>
      <w:bookmarkStart w:id="554" w:name="_ENREF_1"/>
      <w:r w:rsidR="00DC738F" w:rsidRPr="00DC738F">
        <w:t>1.</w:t>
      </w:r>
      <w:r w:rsidR="00DC738F" w:rsidRPr="00DC738F">
        <w:tab/>
        <w:t>Zhu N, Zhang D, Wang W, et al. A Novel Coronavirus from Patients with Pneumonia in China, 2019. N Engl J Med 2020;382:727-33.</w:t>
      </w:r>
      <w:bookmarkEnd w:id="554"/>
    </w:p>
    <w:p w14:paraId="66D19921" w14:textId="77777777" w:rsidR="00DC738F" w:rsidRPr="00DC738F" w:rsidRDefault="00DC738F" w:rsidP="00DC738F">
      <w:pPr>
        <w:pStyle w:val="EndNoteBibliography"/>
        <w:spacing w:after="240"/>
      </w:pPr>
      <w:bookmarkStart w:id="555" w:name="_ENREF_2"/>
      <w:r w:rsidRPr="00DC738F">
        <w:t>2.</w:t>
      </w:r>
      <w:r w:rsidRPr="00DC738F">
        <w:tab/>
        <w:t>Shi R, Shan C, Duan X, et al. A human neutralizing antibody targets the receptor-binding site of SARS-CoV-2. Nature 2020;584:120-4.</w:t>
      </w:r>
      <w:bookmarkEnd w:id="555"/>
    </w:p>
    <w:p w14:paraId="35372C15" w14:textId="77777777" w:rsidR="00DC738F" w:rsidRPr="00DC738F" w:rsidRDefault="00DC738F" w:rsidP="00DC738F">
      <w:pPr>
        <w:pStyle w:val="EndNoteBibliography"/>
        <w:spacing w:after="240"/>
      </w:pPr>
      <w:bookmarkStart w:id="556" w:name="_ENREF_3"/>
      <w:r w:rsidRPr="00DC738F">
        <w:t>3.</w:t>
      </w:r>
      <w:r w:rsidRPr="00DC738F">
        <w:tab/>
        <w:t>Huang C, Wang Y, Li X, et al. Clinical features of patients infected with 2019 novel coronavirus in Wuhan, China. Lancet 2020;395:497-506.</w:t>
      </w:r>
      <w:bookmarkEnd w:id="556"/>
    </w:p>
    <w:p w14:paraId="6149A408" w14:textId="77777777" w:rsidR="00DC738F" w:rsidRPr="00DC738F" w:rsidRDefault="00DC738F" w:rsidP="00DC738F">
      <w:pPr>
        <w:pStyle w:val="EndNoteBibliography"/>
        <w:spacing w:after="240"/>
      </w:pPr>
      <w:bookmarkStart w:id="557" w:name="_ENREF_4"/>
      <w:r w:rsidRPr="00DC738F">
        <w:t>4.</w:t>
      </w:r>
      <w:r w:rsidRPr="00DC738F">
        <w:tab/>
        <w:t>Wang D, Hu B, Hu C, et al. Clinical Characteristics of 138 Hospitalized Patients With 2019 Novel Coronavirus-Infected Pneumonia in Wuhan, China. JAMA 2020.</w:t>
      </w:r>
      <w:bookmarkEnd w:id="557"/>
    </w:p>
    <w:p w14:paraId="255E499E" w14:textId="77777777" w:rsidR="00DC738F" w:rsidRPr="00DC738F" w:rsidRDefault="00DC738F" w:rsidP="00DC738F">
      <w:pPr>
        <w:pStyle w:val="EndNoteBibliography"/>
        <w:spacing w:after="240"/>
      </w:pPr>
      <w:bookmarkStart w:id="558" w:name="_ENREF_5"/>
      <w:r w:rsidRPr="00DC738F">
        <w:t>5.</w:t>
      </w:r>
      <w:r w:rsidRPr="00DC738F">
        <w:tab/>
        <w:t>Whittaker E, Bamford A, Kenny J, et al. Clinical Characteristics of 58 Children With a Pediatric Inflammatory Multisystem Syndrome Temporally Associated With SARS-CoV-2. JAMA 2020.</w:t>
      </w:r>
      <w:bookmarkEnd w:id="558"/>
    </w:p>
    <w:p w14:paraId="408AFB2D" w14:textId="77777777" w:rsidR="00DC738F" w:rsidRPr="00DC738F" w:rsidRDefault="00DC738F" w:rsidP="00DC738F">
      <w:pPr>
        <w:pStyle w:val="EndNoteBibliography"/>
        <w:spacing w:after="240"/>
      </w:pPr>
      <w:bookmarkStart w:id="559" w:name="_ENREF_6"/>
      <w:r w:rsidRPr="00DC738F">
        <w:t>6.</w:t>
      </w:r>
      <w:r w:rsidRPr="00DC738F">
        <w:tab/>
        <w:t>Zhou F, Yu T, Du R, et al. Clinical course and risk factors for mortality of adult inpatients with COVID-19 in Wuhan, China: a retrospective cohort study. Lancet 2020;395:1054-62.</w:t>
      </w:r>
      <w:bookmarkEnd w:id="559"/>
    </w:p>
    <w:p w14:paraId="21E3539F" w14:textId="77777777" w:rsidR="00DC738F" w:rsidRPr="00DC738F" w:rsidRDefault="00DC738F" w:rsidP="00DC738F">
      <w:pPr>
        <w:pStyle w:val="EndNoteBibliography"/>
        <w:spacing w:after="240"/>
      </w:pPr>
      <w:bookmarkStart w:id="560" w:name="_ENREF_7"/>
      <w:r w:rsidRPr="00DC738F">
        <w:t>7.</w:t>
      </w:r>
      <w:r w:rsidRPr="00DC738F">
        <w:tab/>
        <w:t>Moss JWE, Davidson C, Mattock R, Gibbons I, Mealing S, Carroll S. Quantifying the direct secondary health care cost of seasonal influenza in England. BMC public health 2020;20:1464.</w:t>
      </w:r>
      <w:bookmarkEnd w:id="560"/>
    </w:p>
    <w:p w14:paraId="44BFD6F0" w14:textId="77777777" w:rsidR="00DC738F" w:rsidRPr="00DC738F" w:rsidRDefault="00DC738F" w:rsidP="00DC738F">
      <w:pPr>
        <w:pStyle w:val="EndNoteBibliography"/>
        <w:spacing w:after="240"/>
      </w:pPr>
      <w:bookmarkStart w:id="561" w:name="_ENREF_8"/>
      <w:r w:rsidRPr="00DC738F">
        <w:t>8.</w:t>
      </w:r>
      <w:r w:rsidRPr="00DC738F">
        <w:tab/>
        <w:t>Holm S. A Simple Sequentially Rejective Multiple Test Procedure. Scandinavian Journal of Statistics 1979;6:65-70.</w:t>
      </w:r>
      <w:bookmarkEnd w:id="561"/>
    </w:p>
    <w:p w14:paraId="0B102F6C" w14:textId="77777777" w:rsidR="00DC738F" w:rsidRPr="00DC738F" w:rsidRDefault="00DC738F" w:rsidP="00DC738F">
      <w:pPr>
        <w:pStyle w:val="EndNoteBibliography"/>
        <w:spacing w:after="240"/>
      </w:pPr>
      <w:bookmarkStart w:id="562" w:name="_ENREF_9"/>
      <w:r w:rsidRPr="00DC738F">
        <w:t>9.</w:t>
      </w:r>
      <w:r w:rsidRPr="00DC738F">
        <w:tab/>
        <w:t>Venet D, Doffagne E, Burzykowski T, et al. A statistical approach to central monitoring of data quality in clinical trials. Clin Trials 2012;9:705-13.</w:t>
      </w:r>
      <w:bookmarkEnd w:id="562"/>
    </w:p>
    <w:p w14:paraId="23EECD1C" w14:textId="7A9E1E84" w:rsidR="00DC738F" w:rsidRPr="00DC738F" w:rsidRDefault="00DC738F" w:rsidP="00DC738F">
      <w:pPr>
        <w:pStyle w:val="EndNoteBibliography"/>
        <w:spacing w:after="240"/>
      </w:pPr>
      <w:bookmarkStart w:id="563" w:name="_ENREF_10"/>
      <w:r w:rsidRPr="00DC738F">
        <w:t>10.</w:t>
      </w:r>
      <w:r w:rsidRPr="00DC738F">
        <w:tab/>
        <w:t xml:space="preserve">Oversight of Clinical Investigations--A Risk-Based Approach to Monitoring. 2013. (Accessed 18 August 2017, at </w:t>
      </w:r>
      <w:hyperlink r:id="rId18" w:history="1">
        <w:r w:rsidRPr="00DC738F">
          <w:rPr>
            <w:rStyle w:val="Hyperlink"/>
            <w:rFonts w:cs="Arial"/>
          </w:rPr>
          <w:t>https://www.fda.gov/downloads/Drugs/GuidanceComplianceRegulatoryInformation/Guidances/UCM269919.pdf</w:t>
        </w:r>
      </w:hyperlink>
      <w:r w:rsidRPr="00DC738F">
        <w:t>.)</w:t>
      </w:r>
      <w:bookmarkEnd w:id="563"/>
    </w:p>
    <w:p w14:paraId="17ED9E59" w14:textId="77777777" w:rsidR="00DC738F" w:rsidRPr="00DC738F" w:rsidRDefault="00DC738F" w:rsidP="00DC738F">
      <w:pPr>
        <w:pStyle w:val="EndNoteBibliography"/>
        <w:spacing w:after="240"/>
      </w:pPr>
      <w:bookmarkStart w:id="564" w:name="_ENREF_11"/>
      <w:r w:rsidRPr="00DC738F">
        <w:t>11.</w:t>
      </w:r>
      <w:r w:rsidRPr="00DC738F">
        <w:tab/>
        <w:t>Lau SKP, Lau CCY, Chan KH, et al. Delayed induction of proinflammatory cytokines and suppression of innate antiviral response by the novel Middle East respiratory syndrome coronavirus: implications for pathogenesis and treatment. J Gen Virol 2013;94:2679-90.</w:t>
      </w:r>
      <w:bookmarkEnd w:id="564"/>
    </w:p>
    <w:p w14:paraId="6BC65781" w14:textId="77777777" w:rsidR="00DC738F" w:rsidRPr="00DC738F" w:rsidRDefault="00DC738F" w:rsidP="00DC738F">
      <w:pPr>
        <w:pStyle w:val="EndNoteBibliography"/>
        <w:spacing w:after="240"/>
      </w:pPr>
      <w:bookmarkStart w:id="565" w:name="_ENREF_12"/>
      <w:r w:rsidRPr="00DC738F">
        <w:t>12.</w:t>
      </w:r>
      <w:r w:rsidRPr="00DC738F">
        <w:tab/>
        <w:t>de Jong MD, Simmons CP, Thanh TT, et al. Fatal outcome of human influenza A (H5N1) is associated with high viral load and hypercytokinemia. Nat Med 2006;12:1203-7.</w:t>
      </w:r>
      <w:bookmarkEnd w:id="565"/>
    </w:p>
    <w:p w14:paraId="7C2635F5" w14:textId="77777777" w:rsidR="00DC738F" w:rsidRPr="00DC738F" w:rsidRDefault="00DC738F" w:rsidP="00DC738F">
      <w:pPr>
        <w:pStyle w:val="EndNoteBibliography"/>
        <w:spacing w:after="240"/>
      </w:pPr>
      <w:bookmarkStart w:id="566" w:name="_ENREF_13"/>
      <w:r w:rsidRPr="00DC738F">
        <w:t>13.</w:t>
      </w:r>
      <w:r w:rsidRPr="00DC738F">
        <w:tab/>
        <w:t>Liu Q, Zhou YH, Yang ZQ. The cytokine storm of severe influenza and development of immunomodulatory therapy. Cell Mol Immunol 2016;13:3-10.</w:t>
      </w:r>
      <w:bookmarkEnd w:id="566"/>
    </w:p>
    <w:p w14:paraId="4BAFDCB5" w14:textId="77777777" w:rsidR="00DC738F" w:rsidRPr="00DC738F" w:rsidRDefault="00DC738F" w:rsidP="00DC738F">
      <w:pPr>
        <w:pStyle w:val="EndNoteBibliography"/>
        <w:spacing w:after="240"/>
      </w:pPr>
      <w:bookmarkStart w:id="567" w:name="_ENREF_14"/>
      <w:r w:rsidRPr="00DC738F">
        <w:t>14.</w:t>
      </w:r>
      <w:r w:rsidRPr="00DC738F">
        <w:tab/>
        <w:t>Short KR, Veeris R, Leijten LM, et al. Proinflammatory Cytokine Responses in Extra-Respiratory Tissues During Severe Influenza. J Infect Dis 2017;216:829-33.</w:t>
      </w:r>
      <w:bookmarkEnd w:id="567"/>
    </w:p>
    <w:p w14:paraId="4D89509D" w14:textId="77777777" w:rsidR="00DC738F" w:rsidRPr="00DC738F" w:rsidRDefault="00DC738F" w:rsidP="00DC738F">
      <w:pPr>
        <w:pStyle w:val="EndNoteBibliography"/>
        <w:spacing w:after="240"/>
      </w:pPr>
      <w:bookmarkStart w:id="568" w:name="_ENREF_15"/>
      <w:r w:rsidRPr="00DC738F">
        <w:t>15.</w:t>
      </w:r>
      <w:r w:rsidRPr="00DC738F">
        <w:tab/>
        <w:t>Xu Z, Shi L, Wang Y, et al. Pathological findings of COVID-19 associated with acute respiratory distress syndrome. Lancet Respir Med 2020;8:420-2.</w:t>
      </w:r>
      <w:bookmarkEnd w:id="568"/>
    </w:p>
    <w:p w14:paraId="0716289C" w14:textId="77777777" w:rsidR="00DC738F" w:rsidRPr="00DC738F" w:rsidRDefault="00DC738F" w:rsidP="00DC738F">
      <w:pPr>
        <w:pStyle w:val="EndNoteBibliography"/>
        <w:spacing w:after="240"/>
      </w:pPr>
      <w:bookmarkStart w:id="569" w:name="_ENREF_16"/>
      <w:r w:rsidRPr="00DC738F">
        <w:t>16.</w:t>
      </w:r>
      <w:r w:rsidRPr="00DC738F">
        <w:tab/>
        <w:t>RECOVERY Collaborative Group, Horby P, Lim WS, et al. Dexamethasone in Hospitalized Patients with Covid-19. N Engl J Med 2021;384:693-704.</w:t>
      </w:r>
      <w:bookmarkEnd w:id="569"/>
    </w:p>
    <w:p w14:paraId="4647CAF3" w14:textId="77777777" w:rsidR="00DC738F" w:rsidRPr="00DC738F" w:rsidRDefault="00DC738F" w:rsidP="00DC738F">
      <w:pPr>
        <w:pStyle w:val="EndNoteBibliography"/>
        <w:spacing w:after="240"/>
      </w:pPr>
      <w:bookmarkStart w:id="570" w:name="_ENREF_17"/>
      <w:r w:rsidRPr="00DC738F">
        <w:t>17.</w:t>
      </w:r>
      <w:r w:rsidRPr="00DC738F">
        <w:tab/>
        <w:t>W. H. O. Rapid Evidence Appraisal for COVID-19 Therapies Working Group, Sterne JAC, Murthy S, et al. Association Between Administration of Systemic Corticosteroids and Mortality Among Critically Ill Patients With COVID-19: A Meta-analysis. JAMA 2020;324:1330-41.</w:t>
      </w:r>
      <w:bookmarkEnd w:id="570"/>
    </w:p>
    <w:p w14:paraId="5110FA10" w14:textId="77777777" w:rsidR="00DC738F" w:rsidRPr="00DC738F" w:rsidRDefault="00DC738F" w:rsidP="00DC738F">
      <w:pPr>
        <w:pStyle w:val="EndNoteBibliography"/>
        <w:spacing w:after="240"/>
      </w:pPr>
      <w:bookmarkStart w:id="571" w:name="_ENREF_18"/>
      <w:r w:rsidRPr="00DC738F">
        <w:t>18.</w:t>
      </w:r>
      <w:r w:rsidRPr="00DC738F">
        <w:tab/>
        <w:t>Lansbury LE, Rodrigo C, Leonardi-Bee J, Nguyen-Van-Tam J, Shen Lim W. Corticosteroids as Adjunctive Therapy in the Treatment of Influenza: An Updated Cochrane Systematic Review and Meta-analysis. Crit Care Med 2020;48:e98-e106.</w:t>
      </w:r>
      <w:bookmarkEnd w:id="571"/>
    </w:p>
    <w:p w14:paraId="69AAB16C" w14:textId="77777777" w:rsidR="00DC738F" w:rsidRPr="00DC738F" w:rsidRDefault="00DC738F" w:rsidP="00DC738F">
      <w:pPr>
        <w:pStyle w:val="EndNoteBibliography"/>
        <w:spacing w:after="240"/>
      </w:pPr>
      <w:bookmarkStart w:id="572" w:name="_ENREF_19"/>
      <w:r w:rsidRPr="00DC738F">
        <w:t>19.</w:t>
      </w:r>
      <w:r w:rsidRPr="00DC738F">
        <w:tab/>
        <w:t>Hui DS, Lee N, Chan PK, Beigel JH. The role of adjuvant immunomodulatory agents for treatment of severe influenza. Antiviral Res 2018;150:202-16.</w:t>
      </w:r>
      <w:bookmarkEnd w:id="572"/>
    </w:p>
    <w:p w14:paraId="37D477DD" w14:textId="77777777" w:rsidR="00DC738F" w:rsidRPr="00DC738F" w:rsidRDefault="00DC738F" w:rsidP="00DC738F">
      <w:pPr>
        <w:pStyle w:val="EndNoteBibliography"/>
        <w:spacing w:after="240"/>
      </w:pPr>
      <w:bookmarkStart w:id="573" w:name="_ENREF_20"/>
      <w:r w:rsidRPr="00DC738F">
        <w:t>20.</w:t>
      </w:r>
      <w:r w:rsidRPr="00DC738F">
        <w:tab/>
        <w:t>Rochwerg B, Oczkowski SJ, Siemieniuk RAC, et al. Corticosteroids in Sepsis: An Updated Systematic Review and Meta-Analysis. Crit Care Med 2018;46:1411-20.</w:t>
      </w:r>
      <w:bookmarkEnd w:id="573"/>
    </w:p>
    <w:p w14:paraId="39602F57" w14:textId="77777777" w:rsidR="00DC738F" w:rsidRPr="00DC738F" w:rsidRDefault="00DC738F" w:rsidP="00DC738F">
      <w:pPr>
        <w:pStyle w:val="EndNoteBibliography"/>
        <w:spacing w:after="240"/>
      </w:pPr>
      <w:bookmarkStart w:id="574" w:name="_ENREF_21"/>
      <w:r w:rsidRPr="00DC738F">
        <w:t>21.</w:t>
      </w:r>
      <w:r w:rsidRPr="00DC738F">
        <w:tab/>
        <w:t>Villar J, Ferrando C, Martinez D, et al. Dexamethasone treatment for the acute respiratory distress syndrome: a multicentre, randomised controlled trial. Lancet Respir Med 2020;8:267-76.</w:t>
      </w:r>
      <w:bookmarkEnd w:id="574"/>
    </w:p>
    <w:p w14:paraId="7209E87A" w14:textId="77777777" w:rsidR="00DC738F" w:rsidRPr="00DC738F" w:rsidRDefault="00DC738F" w:rsidP="00DC738F">
      <w:pPr>
        <w:pStyle w:val="EndNoteBibliography"/>
        <w:spacing w:after="240"/>
      </w:pPr>
      <w:bookmarkStart w:id="575" w:name="_ENREF_22"/>
      <w:r w:rsidRPr="00DC738F">
        <w:t>22.</w:t>
      </w:r>
      <w:r w:rsidRPr="00DC738F">
        <w:tab/>
        <w:t>Glimaker M, Brink M, Naucler P, Sjolin J. Betamethasone and dexamethasone in adult community-acquired bacterial meningitis: a quality registry study from 1995 to 2014. Clin Microbiol Infect 2016;22:814 e1- e7.</w:t>
      </w:r>
      <w:bookmarkEnd w:id="575"/>
    </w:p>
    <w:p w14:paraId="0D512A04" w14:textId="77777777" w:rsidR="00DC738F" w:rsidRPr="00DC738F" w:rsidRDefault="00DC738F" w:rsidP="00DC738F">
      <w:pPr>
        <w:pStyle w:val="EndNoteBibliography"/>
        <w:spacing w:after="240"/>
      </w:pPr>
      <w:bookmarkStart w:id="576" w:name="_ENREF_23"/>
      <w:r w:rsidRPr="00DC738F">
        <w:t>23.</w:t>
      </w:r>
      <w:r w:rsidRPr="00DC738F">
        <w:tab/>
        <w:t>Thwaites GE, Nguyen DB, Nguyen HD, et al. Dexamethasone for the treatment of tuberculous meningitis in adolescents and adults. N Engl J Med 2004;351:1741-51.</w:t>
      </w:r>
      <w:bookmarkEnd w:id="576"/>
    </w:p>
    <w:p w14:paraId="49AE85FC" w14:textId="77777777" w:rsidR="00DC738F" w:rsidRPr="00DC738F" w:rsidRDefault="00DC738F" w:rsidP="00DC738F">
      <w:pPr>
        <w:pStyle w:val="EndNoteBibliography"/>
        <w:spacing w:after="240"/>
      </w:pPr>
      <w:bookmarkStart w:id="577" w:name="_ENREF_24"/>
      <w:r w:rsidRPr="00DC738F">
        <w:t>24.</w:t>
      </w:r>
      <w:r w:rsidRPr="00DC738F">
        <w:tab/>
        <w:t>Sadra V, Khabbazi A, Kolahi S, Hajialiloo M, Ghojazadeh M. Randomized double-blind study of the effect of dexamethasone and methylprednisolone pulse in the control of rheumatoid arthritis flare-up: a preliminary study. Int J Rheum Dis 2014;17:389-93.</w:t>
      </w:r>
      <w:bookmarkEnd w:id="577"/>
    </w:p>
    <w:p w14:paraId="0F36969E" w14:textId="77777777" w:rsidR="00DC738F" w:rsidRPr="00DC738F" w:rsidRDefault="00DC738F" w:rsidP="00DC738F">
      <w:pPr>
        <w:pStyle w:val="EndNoteBibliography"/>
        <w:spacing w:after="240"/>
      </w:pPr>
      <w:bookmarkStart w:id="578" w:name="_ENREF_25"/>
      <w:r w:rsidRPr="00DC738F">
        <w:t>25.</w:t>
      </w:r>
      <w:r w:rsidRPr="00DC738F">
        <w:tab/>
        <w:t>van Woensel JB, van Aalderen WM, de Weerd W, et al. Dexamethasone for treatment of patients mechanically ventilated for lower respiratory tract infection caused by respiratory syncytial virus. Thorax 2003;58:383-7.</w:t>
      </w:r>
      <w:bookmarkEnd w:id="578"/>
    </w:p>
    <w:p w14:paraId="1F351493" w14:textId="77777777" w:rsidR="00DC738F" w:rsidRPr="00DC738F" w:rsidRDefault="00DC738F" w:rsidP="00DC738F">
      <w:pPr>
        <w:pStyle w:val="EndNoteBibliography"/>
        <w:spacing w:after="240"/>
      </w:pPr>
      <w:bookmarkStart w:id="579" w:name="_ENREF_26"/>
      <w:r w:rsidRPr="00DC738F">
        <w:lastRenderedPageBreak/>
        <w:t>26.</w:t>
      </w:r>
      <w:r w:rsidRPr="00DC738F">
        <w:tab/>
        <w:t>Daniele G, Xiong J, Solis-Herrera C, et al. Dapagliflozin Enhances Fat Oxidation and Ketone Production in Patients With Type 2 Diabetes. Diabetes Care 2016;39:2036-41.</w:t>
      </w:r>
      <w:bookmarkEnd w:id="579"/>
    </w:p>
    <w:p w14:paraId="3FE2EC8F" w14:textId="77777777" w:rsidR="00DC738F" w:rsidRPr="00DC738F" w:rsidRDefault="00DC738F" w:rsidP="00DC738F">
      <w:pPr>
        <w:pStyle w:val="EndNoteBibliography"/>
        <w:spacing w:after="240"/>
      </w:pPr>
      <w:bookmarkStart w:id="580" w:name="_ENREF_27"/>
      <w:r w:rsidRPr="00DC738F">
        <w:t>27.</w:t>
      </w:r>
      <w:r w:rsidRPr="00DC738F">
        <w:tab/>
        <w:t>Codo AC, Davanzo GG, Monteiro LB, et al. Elevated Glucose Levels Favor SARS-CoV-2 Infection and Monocyte Response through a HIF-1α/Glycolysis-Dependent Axis. Cell Metab 2020;32:437-46.e5.</w:t>
      </w:r>
      <w:bookmarkEnd w:id="580"/>
    </w:p>
    <w:p w14:paraId="509C048F" w14:textId="77777777" w:rsidR="00DC738F" w:rsidRPr="00DC738F" w:rsidRDefault="00DC738F" w:rsidP="00DC738F">
      <w:pPr>
        <w:pStyle w:val="EndNoteBibliography"/>
        <w:spacing w:after="240"/>
      </w:pPr>
      <w:bookmarkStart w:id="581" w:name="_ENREF_28"/>
      <w:r w:rsidRPr="00DC738F">
        <w:t>28.</w:t>
      </w:r>
      <w:r w:rsidRPr="00DC738F">
        <w:tab/>
        <w:t>Icard P, Lincet H, Wu Z, et al. The key role of Warburg effect in SARS-CoV-2 replication and associated inflammatory response. Biochimie 2021;180:169-77.</w:t>
      </w:r>
      <w:bookmarkEnd w:id="581"/>
    </w:p>
    <w:p w14:paraId="11854A69" w14:textId="77777777" w:rsidR="00DC738F" w:rsidRPr="00DC738F" w:rsidRDefault="00DC738F" w:rsidP="00DC738F">
      <w:pPr>
        <w:pStyle w:val="EndNoteBibliography"/>
        <w:spacing w:after="240"/>
      </w:pPr>
      <w:bookmarkStart w:id="582" w:name="_ENREF_29"/>
      <w:r w:rsidRPr="00DC738F">
        <w:t>29.</w:t>
      </w:r>
      <w:r w:rsidRPr="00DC738F">
        <w:tab/>
        <w:t>Solini A, Giannini L, Seghieri M, et al. Dapagliflozin acutely improves endothelial dysfunction, reduces aortic stiffness and renal resistive index in type 2 diabetic patients: a pilot study. Cardiovasc Diabetol 2017;16:138.</w:t>
      </w:r>
      <w:bookmarkEnd w:id="582"/>
    </w:p>
    <w:p w14:paraId="14CF868C" w14:textId="77777777" w:rsidR="00DC738F" w:rsidRPr="00DC738F" w:rsidRDefault="00DC738F" w:rsidP="00DC738F">
      <w:pPr>
        <w:pStyle w:val="EndNoteBibliography"/>
        <w:spacing w:after="240"/>
      </w:pPr>
      <w:bookmarkStart w:id="583" w:name="_ENREF_30"/>
      <w:r w:rsidRPr="00DC738F">
        <w:t>30.</w:t>
      </w:r>
      <w:r w:rsidRPr="00DC738F">
        <w:tab/>
        <w:t>Bonnet F, Scheen AJ. Effects of SGLT2 inhibitors on systemic and tissue low-grade inflammation: The potential contribution to diabetes complications and cardiovascular disease. Diabetes &amp; metabolism 2018;44:457-64.</w:t>
      </w:r>
      <w:bookmarkEnd w:id="583"/>
    </w:p>
    <w:p w14:paraId="208862DD" w14:textId="77777777" w:rsidR="00DC738F" w:rsidRPr="00DC738F" w:rsidRDefault="00DC738F" w:rsidP="00DC738F">
      <w:pPr>
        <w:pStyle w:val="EndNoteBibliography"/>
        <w:spacing w:after="240"/>
      </w:pPr>
      <w:bookmarkStart w:id="584" w:name="_ENREF_31"/>
      <w:r w:rsidRPr="00DC738F">
        <w:t>31.</w:t>
      </w:r>
      <w:r w:rsidRPr="00DC738F">
        <w:tab/>
        <w:t>Kim SR, Lee SG, Kim SH, et al. SGLT2 inhibition modulates NLRP3 inflammasome activity via ketones and insulin in diabetes with cardiovascular disease. Nat Commun 2020;11:2127.</w:t>
      </w:r>
      <w:bookmarkEnd w:id="584"/>
    </w:p>
    <w:p w14:paraId="24A242B7" w14:textId="77777777" w:rsidR="00DC738F" w:rsidRPr="00DC738F" w:rsidRDefault="00DC738F" w:rsidP="00DC738F">
      <w:pPr>
        <w:pStyle w:val="EndNoteBibliography"/>
        <w:spacing w:after="240"/>
      </w:pPr>
      <w:bookmarkStart w:id="585" w:name="_ENREF_32"/>
      <w:r w:rsidRPr="00DC738F">
        <w:t>32.</w:t>
      </w:r>
      <w:r w:rsidRPr="00DC738F">
        <w:tab/>
        <w:t>Lambers Heerspink HJ, de Zeeuw D, Wie L, Leslie B, List J. Dapagliflozin a glucose-regulating drug with diuretic properties in subjects with type 2 diabetes. Diabetes, obesity &amp; metabolism 2013;15:853-62.</w:t>
      </w:r>
      <w:bookmarkEnd w:id="585"/>
    </w:p>
    <w:p w14:paraId="48B92098" w14:textId="77777777" w:rsidR="00DC738F" w:rsidRPr="00DC738F" w:rsidRDefault="00DC738F" w:rsidP="00DC738F">
      <w:pPr>
        <w:pStyle w:val="EndNoteBibliography"/>
        <w:spacing w:after="240"/>
      </w:pPr>
      <w:bookmarkStart w:id="586" w:name="_ENREF_33"/>
      <w:r w:rsidRPr="00DC738F">
        <w:t>33.</w:t>
      </w:r>
      <w:r w:rsidRPr="00DC738F">
        <w:tab/>
        <w:t>Ghanim H, Abuaysheh S, Hejna J, et al. Dapagliflozin Suppresses Hepcidin And Increases Erythropoiesis. The Journal of clinical endocrinology and metabolism 2020;105.</w:t>
      </w:r>
      <w:bookmarkEnd w:id="586"/>
    </w:p>
    <w:p w14:paraId="65C1D655" w14:textId="77777777" w:rsidR="00DC738F" w:rsidRPr="00DC738F" w:rsidRDefault="00DC738F" w:rsidP="00DC738F">
      <w:pPr>
        <w:pStyle w:val="EndNoteBibliography"/>
        <w:spacing w:after="240"/>
      </w:pPr>
      <w:bookmarkStart w:id="587" w:name="_ENREF_34"/>
      <w:r w:rsidRPr="00DC738F">
        <w:t>34.</w:t>
      </w:r>
      <w:r w:rsidRPr="00DC738F">
        <w:tab/>
        <w:t>Ohara K, Masuda T, Morinari M, et al. The extracellular volume status predicts body fluid response to SGLT2 inhibitor dapagliflozin in diabetic kidney disease. Diabetol Metab Syndr 2020;12:37.</w:t>
      </w:r>
      <w:bookmarkEnd w:id="587"/>
    </w:p>
    <w:p w14:paraId="6CEC25B9" w14:textId="77777777" w:rsidR="00DC738F" w:rsidRPr="00DC738F" w:rsidRDefault="00DC738F" w:rsidP="00DC738F">
      <w:pPr>
        <w:pStyle w:val="EndNoteBibliography"/>
        <w:spacing w:after="240"/>
      </w:pPr>
      <w:bookmarkStart w:id="588" w:name="_ENREF_35"/>
      <w:r w:rsidRPr="00DC738F">
        <w:t>35.</w:t>
      </w:r>
      <w:r w:rsidRPr="00DC738F">
        <w:tab/>
        <w:t>Griffin M, Rao VS, Ivey-Miranda J, et al. Empagliflozin in Heart Failure: Diuretic and Cardiorenal Effects. Circulation 2020;142:1028-39.</w:t>
      </w:r>
      <w:bookmarkEnd w:id="588"/>
    </w:p>
    <w:p w14:paraId="777F8EEA" w14:textId="77777777" w:rsidR="00DC738F" w:rsidRPr="00DC738F" w:rsidRDefault="00DC738F" w:rsidP="00DC738F">
      <w:pPr>
        <w:pStyle w:val="EndNoteBibliography"/>
        <w:spacing w:after="240"/>
      </w:pPr>
      <w:bookmarkStart w:id="589" w:name="_ENREF_36"/>
      <w:r w:rsidRPr="00DC738F">
        <w:t>36.</w:t>
      </w:r>
      <w:r w:rsidRPr="00DC738F">
        <w:tab/>
        <w:t>Mullens W, Martens P, Forouzan O, et al. Effects of dapagliflozin on congestion assessed by remote pulmonary artery pressure monitoring. ESC Heart Fail 2020;7:2071-3.</w:t>
      </w:r>
      <w:bookmarkEnd w:id="589"/>
    </w:p>
    <w:p w14:paraId="074DFF48" w14:textId="77777777" w:rsidR="00DC738F" w:rsidRPr="00DC738F" w:rsidRDefault="00DC738F" w:rsidP="00DC738F">
      <w:pPr>
        <w:pStyle w:val="EndNoteBibliography"/>
        <w:spacing w:after="240"/>
      </w:pPr>
      <w:bookmarkStart w:id="590" w:name="_ENREF_37"/>
      <w:r w:rsidRPr="00DC738F">
        <w:t>37.</w:t>
      </w:r>
      <w:r w:rsidRPr="00DC738F">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590"/>
    </w:p>
    <w:p w14:paraId="71C6402F" w14:textId="290B1B86" w:rsidR="00DC738F" w:rsidRPr="00DC738F" w:rsidRDefault="00DC738F" w:rsidP="00DC738F">
      <w:pPr>
        <w:pStyle w:val="EndNoteBibliography"/>
        <w:spacing w:after="240"/>
      </w:pPr>
      <w:bookmarkStart w:id="591" w:name="_ENREF_38"/>
      <w:r w:rsidRPr="00DC738F">
        <w:t>38.</w:t>
      </w:r>
      <w:r w:rsidRPr="00DC738F">
        <w:tab/>
        <w:t xml:space="preserve">Dapagliflozin in Respiratory Failure in Patients With COVID-19 - DARE-19. 2021. (Accessed 09-Jun-2021, at </w:t>
      </w:r>
      <w:hyperlink r:id="rId19" w:history="1">
        <w:r w:rsidRPr="00DC738F">
          <w:rPr>
            <w:rStyle w:val="Hyperlink"/>
            <w:rFonts w:cs="Arial"/>
          </w:rPr>
          <w:t>https://www.acc.org/Latest-in-Cardiology/Clinical-Trials/2021/05/14/02/40/DARE-19</w:t>
        </w:r>
      </w:hyperlink>
      <w:r w:rsidRPr="00DC738F">
        <w:t>.)</w:t>
      </w:r>
      <w:bookmarkEnd w:id="591"/>
    </w:p>
    <w:p w14:paraId="5DFDA81F" w14:textId="77777777" w:rsidR="00DC738F" w:rsidRPr="00DC738F" w:rsidRDefault="00DC738F" w:rsidP="00DC738F">
      <w:pPr>
        <w:pStyle w:val="EndNoteBibliography"/>
        <w:spacing w:after="240"/>
      </w:pPr>
      <w:bookmarkStart w:id="592" w:name="_ENREF_39"/>
      <w:r w:rsidRPr="00DC738F">
        <w:t>39.</w:t>
      </w:r>
      <w:r w:rsidRPr="00DC738F">
        <w:tab/>
        <w:t>Pinto D, Park YJ, Beltramello M, et al. Cross-neutralization of SARS-CoV-2 by a human monoclonal SARS-CoV antibody. Nature 2020;583:290-5.</w:t>
      </w:r>
      <w:bookmarkEnd w:id="592"/>
    </w:p>
    <w:p w14:paraId="6BC16849" w14:textId="77777777" w:rsidR="00DC738F" w:rsidRPr="00DC738F" w:rsidRDefault="00DC738F" w:rsidP="00DC738F">
      <w:pPr>
        <w:pStyle w:val="EndNoteBibliography"/>
        <w:spacing w:after="240"/>
      </w:pPr>
      <w:bookmarkStart w:id="593" w:name="_ENREF_40"/>
      <w:r w:rsidRPr="00DC738F">
        <w:t>40.</w:t>
      </w:r>
      <w:r w:rsidRPr="00DC738F">
        <w:tab/>
        <w:t>Gupta A, Gonzalez-Rojas Y, Juarez E, et al. Early Treatment for Covid-19 with SARS-CoV-2 Neutralizing Antibody Sotrovimab. N Engl J Med 2021;385:1941-50.</w:t>
      </w:r>
      <w:bookmarkEnd w:id="593"/>
    </w:p>
    <w:p w14:paraId="7936BBF2" w14:textId="08AFE3E8" w:rsidR="00DC738F" w:rsidRPr="00DC738F" w:rsidRDefault="00DC738F" w:rsidP="00DC738F">
      <w:pPr>
        <w:pStyle w:val="EndNoteBibliography"/>
        <w:spacing w:after="240"/>
      </w:pPr>
      <w:bookmarkStart w:id="594" w:name="_ENREF_41"/>
      <w:r w:rsidRPr="00DC738F">
        <w:t>41.</w:t>
      </w:r>
      <w:r w:rsidRPr="00DC738F">
        <w:tab/>
        <w:t xml:space="preserve">NIH-Sponsored ACTIV-3 Clinical Trial Closes Enrollment into Two Sub-Studies. 2021. at </w:t>
      </w:r>
      <w:hyperlink r:id="rId20" w:history="1">
        <w:r w:rsidRPr="00DC738F">
          <w:rPr>
            <w:rStyle w:val="Hyperlink"/>
            <w:rFonts w:cs="Arial"/>
          </w:rPr>
          <w:t>https://www.nih.gov/news-events/news-releases/nih-sponsored-activ-3-clinical-trial-closes-enrollment-into-two-sub-studies</w:t>
        </w:r>
      </w:hyperlink>
      <w:r w:rsidRPr="00DC738F">
        <w:t>.)</w:t>
      </w:r>
      <w:bookmarkEnd w:id="594"/>
    </w:p>
    <w:p w14:paraId="05732E5C" w14:textId="77777777" w:rsidR="00DC738F" w:rsidRPr="00DC738F" w:rsidRDefault="00DC738F" w:rsidP="00DC738F">
      <w:pPr>
        <w:pStyle w:val="EndNoteBibliography"/>
        <w:spacing w:after="240"/>
      </w:pPr>
      <w:bookmarkStart w:id="595" w:name="_ENREF_42"/>
      <w:r w:rsidRPr="00DC738F">
        <w:t>42.</w:t>
      </w:r>
      <w:r w:rsidRPr="00DC738F">
        <w:tab/>
        <w:t>Wilhelm A, Widera M, Grikscheit K, et al. Reduced Neutralization of SARS-CoV-2 Omicron Variant by Vaccine Sera and monoclonal antibodies. MedRxiv 2021.</w:t>
      </w:r>
      <w:bookmarkEnd w:id="595"/>
    </w:p>
    <w:p w14:paraId="04FD2ED5" w14:textId="77777777" w:rsidR="00DC738F" w:rsidRPr="00DC738F" w:rsidRDefault="00DC738F" w:rsidP="00DC738F">
      <w:pPr>
        <w:pStyle w:val="EndNoteBibliography"/>
        <w:spacing w:after="240"/>
      </w:pPr>
      <w:bookmarkStart w:id="596" w:name="_ENREF_43"/>
      <w:r w:rsidRPr="00DC738F">
        <w:t>43.</w:t>
      </w:r>
      <w:r w:rsidRPr="00DC738F">
        <w:tab/>
        <w:t>Cathcart AL, Havenar-Daughton C, Lempp FA, et al. The dual function monoclonal antibodies VIR-7831 and VIR-7832 demonstrate potent in vitro and in vivo activity against SARS-CoV-2. BioRxiv 2021.</w:t>
      </w:r>
      <w:bookmarkEnd w:id="596"/>
    </w:p>
    <w:p w14:paraId="4FBB012B" w14:textId="77777777" w:rsidR="00DC738F" w:rsidRPr="00DC738F" w:rsidRDefault="00DC738F" w:rsidP="00DC738F">
      <w:pPr>
        <w:pStyle w:val="EndNoteBibliography"/>
        <w:spacing w:after="240"/>
      </w:pPr>
      <w:bookmarkStart w:id="597" w:name="_ENREF_44"/>
      <w:r w:rsidRPr="00DC738F">
        <w:t>44.</w:t>
      </w:r>
      <w:r w:rsidRPr="00DC738F">
        <w:tab/>
        <w:t>Cao YC, Wang Y, Jian F, et al. B.1.1.529 escapes the majority of SARS-CoV-2 neutralizing antibodies of diverse epitopes. BioRxiv 2021.</w:t>
      </w:r>
      <w:bookmarkEnd w:id="597"/>
    </w:p>
    <w:p w14:paraId="355539BE" w14:textId="77777777" w:rsidR="00DC738F" w:rsidRPr="00DC738F" w:rsidRDefault="00DC738F" w:rsidP="00DC738F">
      <w:pPr>
        <w:pStyle w:val="EndNoteBibliography"/>
        <w:spacing w:after="240"/>
      </w:pPr>
      <w:bookmarkStart w:id="598" w:name="_ENREF_45"/>
      <w:r w:rsidRPr="00DC738F">
        <w:t>45.</w:t>
      </w:r>
      <w:r w:rsidRPr="00DC738F">
        <w:tab/>
        <w:t>GlaxoSmithKline. Xevudy - summary of product characteristics2021.</w:t>
      </w:r>
      <w:bookmarkEnd w:id="598"/>
    </w:p>
    <w:p w14:paraId="197D6CF6" w14:textId="77777777" w:rsidR="00DC738F" w:rsidRPr="00DC738F" w:rsidRDefault="00DC738F" w:rsidP="00DC738F">
      <w:pPr>
        <w:pStyle w:val="EndNoteBibliography"/>
        <w:spacing w:after="240"/>
      </w:pPr>
      <w:bookmarkStart w:id="599" w:name="_ENREF_46"/>
      <w:r w:rsidRPr="00DC738F">
        <w:t>46.</w:t>
      </w:r>
      <w:r w:rsidRPr="00DC738F">
        <w:tab/>
        <w:t>Agostini ML, Pruijssers AJ, Chappell JD, et al. Small-Molecule Antiviral beta-d-N (4)-Hydroxycytidine Inhibits a Proofreading-Intact Coronavirus with a High Genetic Barrier to Resistance. J Virol 2019;93.</w:t>
      </w:r>
      <w:bookmarkEnd w:id="599"/>
    </w:p>
    <w:p w14:paraId="6F1D924F" w14:textId="2F17613E" w:rsidR="00DC738F" w:rsidRPr="00DC738F" w:rsidRDefault="00DC738F" w:rsidP="00DC738F">
      <w:pPr>
        <w:pStyle w:val="EndNoteBibliography"/>
        <w:spacing w:after="240"/>
      </w:pPr>
      <w:bookmarkStart w:id="600" w:name="_ENREF_47"/>
      <w:r w:rsidRPr="00DC738F">
        <w:t>47.</w:t>
      </w:r>
      <w:r w:rsidRPr="00DC738F">
        <w:tab/>
        <w:t xml:space="preserve">Merck announces results from MOVe-OUT Study. 2021. at </w:t>
      </w:r>
      <w:hyperlink r:id="rId21" w:history="1">
        <w:r w:rsidRPr="00DC738F">
          <w:rPr>
            <w:rStyle w:val="Hyperlink"/>
            <w:rFonts w:cs="Arial"/>
          </w:rPr>
          <w:t>https://www.merck.com/news/merck-and-ridgeback-biotherapeutics-provide-update-on-results-from-move-out-study-of-molnupiravir-an-investigational-oral-antiviral-medicine-in-at-risk-adults-with-mild-to-moderate-covid-19/</w:t>
        </w:r>
      </w:hyperlink>
      <w:r w:rsidRPr="00DC738F">
        <w:t>.)</w:t>
      </w:r>
      <w:bookmarkEnd w:id="600"/>
    </w:p>
    <w:p w14:paraId="7BA0E728" w14:textId="1A9B97BE" w:rsidR="00DC738F" w:rsidRPr="00DC738F" w:rsidRDefault="00DC738F" w:rsidP="00DC738F">
      <w:pPr>
        <w:pStyle w:val="EndNoteBibliography"/>
        <w:spacing w:after="240"/>
      </w:pPr>
      <w:bookmarkStart w:id="601" w:name="_ENREF_48"/>
      <w:r w:rsidRPr="00DC738F">
        <w:t>48.</w:t>
      </w:r>
      <w:r w:rsidRPr="00DC738F">
        <w:tab/>
        <w:t xml:space="preserve">Merck progress update. 2021. at </w:t>
      </w:r>
      <w:hyperlink r:id="rId22" w:history="1">
        <w:r w:rsidRPr="00DC738F">
          <w:rPr>
            <w:rStyle w:val="Hyperlink"/>
            <w:rFonts w:cs="Arial"/>
          </w:rPr>
          <w:t>https://www.merck.com/news/merck-and-ridgeback-biotherapeutics-provide-update-on-progress-of-clinical-development-program-for-molnupiravir-an-investigational-oral-therapeutic-for-the-treatment-of-mild-to-moderate-covid-19/</w:t>
        </w:r>
      </w:hyperlink>
      <w:r w:rsidRPr="00DC738F">
        <w:t>.)</w:t>
      </w:r>
      <w:bookmarkEnd w:id="601"/>
    </w:p>
    <w:p w14:paraId="16F18332" w14:textId="77777777" w:rsidR="00DC738F" w:rsidRPr="00DC738F" w:rsidRDefault="00DC738F" w:rsidP="00DC738F">
      <w:pPr>
        <w:pStyle w:val="EndNoteBibliography"/>
        <w:spacing w:after="240"/>
      </w:pPr>
      <w:bookmarkStart w:id="602" w:name="_ENREF_49"/>
      <w:r w:rsidRPr="00DC738F">
        <w:t>49.</w:t>
      </w:r>
      <w:r w:rsidRPr="00DC738F">
        <w:tab/>
        <w:t>Owen DR, Allerton CMN, Anderson AS, et al. An oral SARS-CoV-2 Mpro inhibitor clinical candidate for the treatment of COVID-19. Science 2021;374:1586-93.</w:t>
      </w:r>
      <w:bookmarkEnd w:id="602"/>
    </w:p>
    <w:p w14:paraId="032E5E2E" w14:textId="5D68FD06" w:rsidR="00DC738F" w:rsidRPr="00DC738F" w:rsidRDefault="00DC738F" w:rsidP="00DC738F">
      <w:pPr>
        <w:pStyle w:val="EndNoteBibliography"/>
        <w:spacing w:after="240"/>
      </w:pPr>
      <w:bookmarkStart w:id="603" w:name="_ENREF_50"/>
      <w:r w:rsidRPr="00DC738F">
        <w:t>50.</w:t>
      </w:r>
      <w:r w:rsidRPr="00DC738F">
        <w:tab/>
        <w:t xml:space="preserve">Regulatory approval of Paxlovid. 2021. (Accessed 13-Jan-2022, at </w:t>
      </w:r>
      <w:hyperlink r:id="rId23" w:history="1">
        <w:r w:rsidRPr="00DC738F">
          <w:rPr>
            <w:rStyle w:val="Hyperlink"/>
            <w:rFonts w:cs="Arial"/>
          </w:rPr>
          <w:t>https://www.gov.uk/government/publications/regulatory-approval-of-paxlovid</w:t>
        </w:r>
      </w:hyperlink>
      <w:r w:rsidRPr="00DC738F">
        <w:t>.)</w:t>
      </w:r>
      <w:bookmarkEnd w:id="603"/>
    </w:p>
    <w:p w14:paraId="52C669E8" w14:textId="77777777" w:rsidR="00DC738F" w:rsidRPr="00DC738F" w:rsidRDefault="00DC738F" w:rsidP="00DC738F">
      <w:pPr>
        <w:pStyle w:val="EndNoteBibliography"/>
        <w:spacing w:after="240"/>
      </w:pPr>
      <w:bookmarkStart w:id="604" w:name="_ENREF_51"/>
      <w:r w:rsidRPr="00DC738F">
        <w:t>51.</w:t>
      </w:r>
      <w:r w:rsidRPr="00DC738F">
        <w:tab/>
        <w:t>Food and Drug Administration. Fact sheet for healthcare providers: emergency use authorisation for Paxlovid. 2021.</w:t>
      </w:r>
      <w:bookmarkEnd w:id="604"/>
    </w:p>
    <w:p w14:paraId="5C8414EA" w14:textId="77777777" w:rsidR="00DC738F" w:rsidRPr="00DC738F" w:rsidRDefault="00DC738F" w:rsidP="00DC738F">
      <w:pPr>
        <w:pStyle w:val="EndNoteBibliography"/>
        <w:spacing w:after="240"/>
      </w:pPr>
      <w:bookmarkStart w:id="605" w:name="_ENREF_52"/>
      <w:r w:rsidRPr="00DC738F">
        <w:t>52.</w:t>
      </w:r>
      <w:r w:rsidRPr="00DC738F">
        <w:tab/>
        <w:t>Pfizer. Summary of Product Characteristics for Paxlovid. 2021.</w:t>
      </w:r>
      <w:bookmarkEnd w:id="605"/>
    </w:p>
    <w:p w14:paraId="0510A616" w14:textId="77777777" w:rsidR="00DC738F" w:rsidRPr="00DC738F" w:rsidRDefault="00DC738F" w:rsidP="00DC738F">
      <w:pPr>
        <w:pStyle w:val="EndNoteBibliography"/>
        <w:spacing w:after="240"/>
      </w:pPr>
      <w:bookmarkStart w:id="606" w:name="_ENREF_53"/>
      <w:r w:rsidRPr="00DC738F">
        <w:lastRenderedPageBreak/>
        <w:t>53.</w:t>
      </w:r>
      <w:r w:rsidRPr="00DC738F">
        <w:tab/>
        <w:t>Bradbury N, Nguyen-Van-Tam J, Lim WS. Clinicians’ attitude towards a placebo-controlled randomised clinical trial investigating the effect of neuraminidase inhibitors in adults hospitalised with influenza. BMC Health Services Research 2018;18:311.</w:t>
      </w:r>
      <w:bookmarkEnd w:id="606"/>
    </w:p>
    <w:p w14:paraId="6C5ABDEE" w14:textId="77777777" w:rsidR="00DC738F" w:rsidRPr="00DC738F" w:rsidRDefault="00DC738F" w:rsidP="00DC738F">
      <w:pPr>
        <w:pStyle w:val="EndNoteBibliography"/>
        <w:spacing w:after="240"/>
      </w:pPr>
      <w:bookmarkStart w:id="607" w:name="_ENREF_54"/>
      <w:r w:rsidRPr="00DC738F">
        <w:t>54.</w:t>
      </w:r>
      <w:r w:rsidRPr="00DC738F">
        <w:tab/>
        <w:t>Academy of Medical Sciences, Wellcome Trust. Use of Neuraminidase Inhibitors in Influenza. 2015.</w:t>
      </w:r>
      <w:bookmarkEnd w:id="607"/>
    </w:p>
    <w:p w14:paraId="148AA0F6" w14:textId="77777777" w:rsidR="00DC738F" w:rsidRPr="00DC738F" w:rsidRDefault="00DC738F" w:rsidP="00DC738F">
      <w:pPr>
        <w:pStyle w:val="EndNoteBibliography"/>
        <w:spacing w:after="240"/>
      </w:pPr>
      <w:bookmarkStart w:id="608" w:name="_ENREF_55"/>
      <w:r w:rsidRPr="00DC738F">
        <w:t>55.</w:t>
      </w:r>
      <w:r w:rsidRPr="00DC738F">
        <w:tab/>
        <w:t>Tam EW, Chau V, Ferriero DM, et al. Preterm cerebellar growth impairment after postnatal exposure to glucocorticoids. Sci Transl Med 2011;3:105ra.</w:t>
      </w:r>
      <w:bookmarkEnd w:id="608"/>
    </w:p>
    <w:p w14:paraId="4FF7F243" w14:textId="77777777" w:rsidR="00DC738F" w:rsidRPr="00DC738F" w:rsidRDefault="00DC738F" w:rsidP="00DC738F">
      <w:pPr>
        <w:pStyle w:val="EndNoteBibliography"/>
        <w:spacing w:after="240"/>
      </w:pPr>
      <w:bookmarkStart w:id="609" w:name="_ENREF_56"/>
      <w:r w:rsidRPr="00DC738F">
        <w:t>56.</w:t>
      </w:r>
      <w:r w:rsidRPr="00DC738F">
        <w:tab/>
        <w:t>Newnham JP, Jobe AH. Should we be prescribing repeated courses of antenatal corticosteroids? Semin Fetal Neonatal Med 2009;14:157-63.</w:t>
      </w:r>
      <w:bookmarkEnd w:id="609"/>
    </w:p>
    <w:p w14:paraId="3E9C007C" w14:textId="77777777" w:rsidR="00DC738F" w:rsidRPr="00DC738F" w:rsidRDefault="00DC738F" w:rsidP="00DC738F">
      <w:pPr>
        <w:pStyle w:val="EndNoteBibliography"/>
        <w:spacing w:after="240"/>
      </w:pPr>
      <w:bookmarkStart w:id="610" w:name="_ENREF_57"/>
      <w:r w:rsidRPr="00DC738F">
        <w:t>57.</w:t>
      </w:r>
      <w:r w:rsidRPr="00DC738F">
        <w:tab/>
        <w:t>Chang YP. Evidence for adverse effect of perinatal glucocorticoid use on the developing brain. Korean J Pediatr 2014;57:101-9.</w:t>
      </w:r>
      <w:bookmarkEnd w:id="610"/>
    </w:p>
    <w:p w14:paraId="39305DFC" w14:textId="77777777" w:rsidR="00DC738F" w:rsidRPr="00DC738F" w:rsidRDefault="00DC738F" w:rsidP="00DC738F">
      <w:pPr>
        <w:pStyle w:val="EndNoteBibliography"/>
      </w:pPr>
      <w:bookmarkStart w:id="611" w:name="_ENREF_58"/>
      <w:r w:rsidRPr="00DC738F">
        <w:t>58.</w:t>
      </w:r>
      <w:r w:rsidRPr="00DC738F">
        <w:tab/>
        <w:t>Flint J, Panchal S, Hurrell A, et al. BSR and BHPR guideline on prescribing drugs in pregnancy and breastfeeding-Part II: analgesics and other drugs used in rheumatology practice. Rheumatology (Oxford) 2016;55:1698-702.</w:t>
      </w:r>
      <w:bookmarkEnd w:id="611"/>
    </w:p>
    <w:p w14:paraId="4CEC693A" w14:textId="750AC4E4"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612" w:name="_Toc97376121"/>
      <w:r w:rsidRPr="00633320">
        <w:lastRenderedPageBreak/>
        <w:t>Contact details</w:t>
      </w:r>
      <w:bookmarkEnd w:id="612"/>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24"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5">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6EFB78FF" w:rsidR="000C0005" w:rsidRPr="006C71E9" w:rsidRDefault="000C0005" w:rsidP="000C0005">
      <w:pPr>
        <w:rPr>
          <w:rFonts w:eastAsia="Arial"/>
          <w:b/>
          <w:sz w:val="20"/>
        </w:rPr>
      </w:pPr>
      <w:r w:rsidRPr="006C71E9">
        <w:rPr>
          <w:rFonts w:eastAsia="Arial"/>
          <w:b/>
          <w:sz w:val="20"/>
        </w:rPr>
        <w:t>RECOVERY South Africa</w:t>
      </w:r>
      <w:r w:rsidR="00200BAB">
        <w:rPr>
          <w:rFonts w:eastAsia="Arial"/>
          <w:b/>
          <w:sz w:val="20"/>
        </w:rPr>
        <w:t>:</w:t>
      </w:r>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1CC95C1A" w:rsidR="006C71E9" w:rsidRDefault="006C71E9" w:rsidP="000C0005">
      <w:pPr>
        <w:rPr>
          <w:b/>
          <w:sz w:val="20"/>
        </w:rPr>
      </w:pPr>
      <w:r>
        <w:rPr>
          <w:b/>
          <w:sz w:val="20"/>
        </w:rPr>
        <w:t>RECOVERY Sri Lanka &amp; Pakistan</w:t>
      </w:r>
      <w:r w:rsidR="00200BAB">
        <w:rPr>
          <w:b/>
          <w:sz w:val="20"/>
        </w:rPr>
        <w:t>:</w:t>
      </w:r>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2nd Floor, YMBA Building, Borella,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75507EED" w:rsidR="0076326A" w:rsidRDefault="0076326A" w:rsidP="00A46DE7">
      <w:pPr>
        <w:rPr>
          <w:b/>
          <w:sz w:val="20"/>
        </w:rPr>
      </w:pPr>
      <w:r>
        <w:rPr>
          <w:b/>
          <w:sz w:val="20"/>
        </w:rPr>
        <w:t>RECOVERY India</w:t>
      </w:r>
      <w:r w:rsidR="00200BAB">
        <w:rPr>
          <w:b/>
          <w:sz w:val="20"/>
        </w:rPr>
        <w:t>:</w:t>
      </w:r>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6">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7" w:history="1">
              <w:r w:rsidRPr="00633320">
                <w:rPr>
                  <w:rStyle w:val="Hyperlink"/>
                  <w:sz w:val="32"/>
                  <w:szCs w:val="40"/>
                </w:rPr>
                <w:t>www.recoverytrial.net</w:t>
              </w:r>
            </w:hyperlink>
          </w:p>
        </w:tc>
      </w:tr>
    </w:tbl>
    <w:p w14:paraId="0DC168B8" w14:textId="142811FE"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C878" w16cex:dateUtc="2021-12-13T10:28:00Z"/>
  <w16cex:commentExtensible w16cex:durableId="2561C879" w16cex:dateUtc="2021-12-13T10:35:00Z"/>
  <w16cex:commentExtensible w16cex:durableId="2561C87A" w16cex:dateUtc="2021-12-13T10:29:00Z"/>
  <w16cex:commentExtensible w16cex:durableId="2561C87B" w16cex:dateUtc="2021-12-13T10:35:00Z"/>
  <w16cex:commentExtensible w16cex:durableId="2561C87C" w16cex:dateUtc="2021-12-13T10:45:00Z"/>
  <w16cex:commentExtensible w16cex:durableId="2561C87D" w16cex:dateUtc="2021-12-13T10:44:00Z"/>
  <w16cex:commentExtensible w16cex:durableId="2561C87E" w16cex:dateUtc="2021-12-13T10:47:00Z"/>
  <w16cex:commentExtensible w16cex:durableId="2561C87F" w16cex:dateUtc="2021-12-13T10:17:00Z"/>
  <w16cex:commentExtensible w16cex:durableId="2561C880" w16cex:dateUtc="2021-12-13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69F87" w16cid:durableId="2561C878"/>
  <w16cid:commentId w16cid:paraId="5473908B" w16cid:durableId="2561C879"/>
  <w16cid:commentId w16cid:paraId="28A8C6C4" w16cid:durableId="2561C87A"/>
  <w16cid:commentId w16cid:paraId="7936BDC2" w16cid:durableId="2561C87B"/>
  <w16cid:commentId w16cid:paraId="6EC20889" w16cid:durableId="2561C87C"/>
  <w16cid:commentId w16cid:paraId="1C9F66D7" w16cid:durableId="2561C87D"/>
  <w16cid:commentId w16cid:paraId="38E5C495" w16cid:durableId="2561C87E"/>
  <w16cid:commentId w16cid:paraId="06863B55" w16cid:durableId="2561C87F"/>
  <w16cid:commentId w16cid:paraId="747A729A" w16cid:durableId="2561C8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1B487" w14:textId="77777777" w:rsidR="00634A3E" w:rsidRDefault="00634A3E" w:rsidP="00F123A0">
      <w:r>
        <w:separator/>
      </w:r>
    </w:p>
    <w:p w14:paraId="27476E8B" w14:textId="77777777" w:rsidR="00634A3E" w:rsidRDefault="00634A3E" w:rsidP="00F123A0"/>
  </w:endnote>
  <w:endnote w:type="continuationSeparator" w:id="0">
    <w:p w14:paraId="19DA3B69" w14:textId="77777777" w:rsidR="00634A3E" w:rsidRDefault="00634A3E" w:rsidP="00F123A0">
      <w:r>
        <w:continuationSeparator/>
      </w:r>
    </w:p>
    <w:p w14:paraId="6425EC1B" w14:textId="77777777" w:rsidR="00634A3E" w:rsidRDefault="00634A3E" w:rsidP="00F123A0"/>
  </w:endnote>
  <w:endnote w:type="continuationNotice" w:id="1">
    <w:p w14:paraId="2A0F2F09" w14:textId="77777777" w:rsidR="00634A3E" w:rsidRDefault="00634A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3">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491E3794" w:rsidR="00634A3E" w:rsidRPr="00F123A0" w:rsidRDefault="00634A3E"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3336CE">
      <w:rPr>
        <w:noProof/>
        <w:sz w:val="20"/>
        <w:szCs w:val="20"/>
      </w:rPr>
      <w:t>41</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3336CE">
      <w:rPr>
        <w:noProof/>
        <w:sz w:val="20"/>
        <w:szCs w:val="20"/>
      </w:rPr>
      <w:t>41</w:t>
    </w:r>
    <w:r w:rsidRPr="00F123A0">
      <w:rPr>
        <w:sz w:val="20"/>
        <w:szCs w:val="20"/>
      </w:rPr>
      <w:fldChar w:fldCharType="end"/>
    </w:r>
  </w:p>
  <w:p w14:paraId="25879485" w14:textId="07BA418D" w:rsidR="00634A3E" w:rsidRPr="00F123A0" w:rsidRDefault="00634A3E" w:rsidP="00F123A0">
    <w:pPr>
      <w:tabs>
        <w:tab w:val="right" w:pos="9639"/>
      </w:tabs>
      <w:rPr>
        <w:sz w:val="20"/>
        <w:szCs w:val="20"/>
      </w:rPr>
    </w:pPr>
    <w:r w:rsidRPr="00F123A0">
      <w:rPr>
        <w:sz w:val="20"/>
        <w:szCs w:val="20"/>
      </w:rPr>
      <w:t>RECOVERY [</w:t>
    </w:r>
    <w:r>
      <w:rPr>
        <w:sz w:val="20"/>
        <w:szCs w:val="20"/>
      </w:rPr>
      <w:t>V23.</w:t>
    </w:r>
    <w:del w:id="18" w:author="Richard Haynes" w:date="2022-03-15T11:14:00Z">
      <w:r w:rsidDel="003336CE">
        <w:rPr>
          <w:sz w:val="20"/>
          <w:szCs w:val="20"/>
        </w:rPr>
        <w:delText xml:space="preserve">0 </w:delText>
      </w:r>
    </w:del>
    <w:ins w:id="19" w:author="Richard Haynes" w:date="2022-03-15T11:14:00Z">
      <w:r w:rsidR="003336CE">
        <w:rPr>
          <w:sz w:val="20"/>
          <w:szCs w:val="20"/>
        </w:rPr>
        <w:t>1</w:t>
      </w:r>
      <w:r w:rsidR="003336CE">
        <w:rPr>
          <w:sz w:val="20"/>
          <w:szCs w:val="20"/>
        </w:rPr>
        <w:t xml:space="preserve"> </w:t>
      </w:r>
    </w:ins>
    <w:r>
      <w:rPr>
        <w:sz w:val="20"/>
        <w:szCs w:val="20"/>
      </w:rPr>
      <w:t>2022-0</w:t>
    </w:r>
    <w:r w:rsidR="00DD668F">
      <w:rPr>
        <w:sz w:val="20"/>
        <w:szCs w:val="20"/>
      </w:rPr>
      <w:t>3</w:t>
    </w:r>
    <w:r>
      <w:rPr>
        <w:sz w:val="20"/>
        <w:szCs w:val="20"/>
      </w:rPr>
      <w:t>-</w:t>
    </w:r>
    <w:del w:id="20" w:author="Richard Haynes" w:date="2022-03-15T11:14:00Z">
      <w:r w:rsidDel="003336CE">
        <w:rPr>
          <w:sz w:val="20"/>
          <w:szCs w:val="20"/>
        </w:rPr>
        <w:delText>0</w:delText>
      </w:r>
      <w:r w:rsidR="005E6356" w:rsidDel="003336CE">
        <w:rPr>
          <w:sz w:val="20"/>
          <w:szCs w:val="20"/>
        </w:rPr>
        <w:delText>8</w:delText>
      </w:r>
    </w:del>
    <w:ins w:id="21" w:author="Richard Haynes" w:date="2022-03-15T11:14:00Z">
      <w:r w:rsidR="003336CE">
        <w:rPr>
          <w:sz w:val="20"/>
          <w:szCs w:val="20"/>
        </w:rPr>
        <w:t>15</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634A3E" w:rsidRPr="00F123A0" w:rsidRDefault="00634A3E" w:rsidP="00F123A0">
    <w:pPr>
      <w:tabs>
        <w:tab w:val="right" w:pos="9639"/>
        <w:tab w:val="center" w:pos="10490"/>
      </w:tabs>
      <w:rPr>
        <w:sz w:val="20"/>
        <w:szCs w:val="20"/>
      </w:rPr>
    </w:pPr>
    <w:r w:rsidRPr="00F123A0">
      <w:rPr>
        <w:sz w:val="20"/>
        <w:szCs w:val="20"/>
      </w:rPr>
      <w:tab/>
      <w:t>EudraCT 2020-001113-21</w:t>
    </w:r>
  </w:p>
  <w:p w14:paraId="4EBED393" w14:textId="77777777" w:rsidR="00634A3E" w:rsidRPr="006E50F3" w:rsidRDefault="00634A3E"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4359D" w14:textId="77777777" w:rsidR="00634A3E" w:rsidRDefault="00634A3E" w:rsidP="00F123A0">
      <w:r>
        <w:separator/>
      </w:r>
    </w:p>
    <w:p w14:paraId="1C99AD91" w14:textId="77777777" w:rsidR="00634A3E" w:rsidRDefault="00634A3E" w:rsidP="00F123A0"/>
  </w:footnote>
  <w:footnote w:type="continuationSeparator" w:id="0">
    <w:p w14:paraId="0FFF8CB2" w14:textId="77777777" w:rsidR="00634A3E" w:rsidRDefault="00634A3E" w:rsidP="00F123A0">
      <w:r>
        <w:continuationSeparator/>
      </w:r>
    </w:p>
    <w:p w14:paraId="59C5449B" w14:textId="77777777" w:rsidR="00634A3E" w:rsidRDefault="00634A3E" w:rsidP="00F123A0"/>
  </w:footnote>
  <w:footnote w:type="continuationNotice" w:id="1">
    <w:p w14:paraId="2F0816C9" w14:textId="77777777" w:rsidR="00634A3E" w:rsidRDefault="00634A3E"/>
  </w:footnote>
  <w:footnote w:id="2">
    <w:p w14:paraId="02F5AAC6" w14:textId="3C90F86C" w:rsidR="00634A3E" w:rsidRPr="0090209D" w:rsidRDefault="00634A3E"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3">
    <w:p w14:paraId="2EE85694" w14:textId="0A35CF24" w:rsidR="00634A3E" w:rsidRDefault="00634A3E">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4">
    <w:p w14:paraId="7182FF66" w14:textId="5675E51F" w:rsidR="00634A3E" w:rsidRDefault="00634A3E">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5">
    <w:p w14:paraId="5A77D372" w14:textId="5DB3C8BF" w:rsidR="00634A3E" w:rsidRDefault="00634A3E">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6">
    <w:p w14:paraId="49A8B88D" w14:textId="57060C9F" w:rsidR="00634A3E" w:rsidRDefault="00634A3E">
      <w:pPr>
        <w:pStyle w:val="FootnoteText"/>
      </w:pPr>
      <w:r w:rsidRPr="00791A5C">
        <w:rPr>
          <w:rStyle w:val="FootnoteReference"/>
          <w:sz w:val="18"/>
        </w:rPr>
        <w:footnoteRef/>
      </w:r>
      <w:r w:rsidRPr="00791A5C">
        <w:rPr>
          <w:sz w:val="18"/>
        </w:rP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r w:rsidR="005E6356">
        <w:rPr>
          <w:sz w:val="18"/>
        </w:rPr>
        <w:t xml:space="preserve"> The potential inclusion of any pregnant women should be discussed with a consultant obstetrician (or obstetric physician).</w:t>
      </w:r>
    </w:p>
  </w:footnote>
  <w:footnote w:id="7">
    <w:p w14:paraId="74E0A22E" w14:textId="7575C029" w:rsidR="00634A3E" w:rsidRDefault="00634A3E">
      <w:pPr>
        <w:pStyle w:val="FootnoteText"/>
      </w:pPr>
      <w:r w:rsidRPr="00791A5C">
        <w:rPr>
          <w:rStyle w:val="FootnoteReference"/>
          <w:sz w:val="18"/>
          <w:szCs w:val="18"/>
        </w:rPr>
        <w:footnoteRef/>
      </w:r>
      <w:r>
        <w:t xml:space="preserve"> </w:t>
      </w:r>
      <w:r w:rsidRPr="00791A5C">
        <w:rPr>
          <w:sz w:val="18"/>
          <w:szCs w:val="20"/>
        </w:rPr>
        <w:t>Collection of these samples will continue until the Steering Committee determine (on the basis of data blinded to treatment allocation) that sufficient information is available to assess the effect of treatment on viral load and/or resistance markers.</w:t>
      </w:r>
    </w:p>
  </w:footnote>
  <w:footnote w:id="8">
    <w:p w14:paraId="05D4F408" w14:textId="279070D7" w:rsidR="00634A3E" w:rsidRPr="00173E29" w:rsidRDefault="00634A3E">
      <w:pPr>
        <w:pStyle w:val="FootnoteText"/>
        <w:rPr>
          <w:sz w:val="18"/>
          <w:szCs w:val="18"/>
        </w:rPr>
      </w:pPr>
      <w:r w:rsidRPr="00CA3E60">
        <w:rPr>
          <w:rStyle w:val="FootnoteReference"/>
          <w:szCs w:val="18"/>
        </w:rPr>
        <w:footnoteRef/>
      </w:r>
      <w:r w:rsidRPr="00173E29">
        <w:rPr>
          <w:sz w:val="18"/>
          <w:szCs w:val="18"/>
        </w:rPr>
        <w:t xml:space="preserve"> Usual care in hypoxic patients is expected to include low dose (6mg daily) dexamethasone</w:t>
      </w:r>
    </w:p>
  </w:footnote>
  <w:footnote w:id="9">
    <w:p w14:paraId="53355F68" w14:textId="3D1B55A4" w:rsidR="00634A3E" w:rsidRDefault="00634A3E" w:rsidP="0038151E">
      <w:pPr>
        <w:pStyle w:val="FootnoteText"/>
      </w:pPr>
      <w:r>
        <w:rPr>
          <w:rStyle w:val="FootnoteReference"/>
        </w:rPr>
        <w:footnoteRef/>
      </w:r>
      <w:r>
        <w:t xml:space="preserve"> </w:t>
      </w:r>
      <w:r w:rsidRPr="00524804">
        <w:rPr>
          <w:sz w:val="18"/>
          <w:szCs w:val="18"/>
        </w:rPr>
        <w:t>Treatment should be discontinued at 10 days or on discharge from hospital if sooner</w:t>
      </w:r>
      <w:r>
        <w:rPr>
          <w:sz w:val="18"/>
          <w:szCs w:val="18"/>
        </w:rPr>
        <w:t>. Participants can be given a short ‘weaning’ course when they complete their study allocation if considered clinically necessary.</w:t>
      </w:r>
    </w:p>
  </w:footnote>
  <w:footnote w:id="10">
    <w:p w14:paraId="7F5E1209" w14:textId="282AA95A" w:rsidR="00634A3E" w:rsidRPr="00474DD8" w:rsidRDefault="00634A3E"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divided doses) intravenously or methylprednisolone (</w:t>
      </w:r>
      <w:r>
        <w:rPr>
          <w:sz w:val="18"/>
        </w:rPr>
        <w:t>50</w:t>
      </w:r>
      <w:r w:rsidRPr="00474DD8">
        <w:rPr>
          <w:sz w:val="18"/>
        </w:rPr>
        <w:t xml:space="preserve"> mg) intravenously</w:t>
      </w:r>
      <w:r>
        <w:rPr>
          <w:sz w:val="18"/>
        </w:rPr>
        <w:t xml:space="preserve"> for five days.</w:t>
      </w:r>
    </w:p>
  </w:footnote>
  <w:footnote w:id="11">
    <w:p w14:paraId="5759AC7F" w14:textId="35C42AC8" w:rsidR="00CA3E60" w:rsidRDefault="00CA3E60">
      <w:pPr>
        <w:pStyle w:val="FootnoteText"/>
      </w:pPr>
      <w:ins w:id="131" w:author="Richard Haynes" w:date="2022-03-15T11:10:00Z">
        <w:r>
          <w:rPr>
            <w:rStyle w:val="FootnoteReference"/>
          </w:rPr>
          <w:footnoteRef/>
        </w:r>
        <w:r>
          <w:t xml:space="preserve"> </w:t>
        </w:r>
        <w:r w:rsidRPr="00497D26">
          <w:rPr>
            <w:sz w:val="18"/>
          </w:rPr>
          <w:t>If participant is discharged before course is complete, the participant should be provided with medication to complete the course at home.</w:t>
        </w:r>
      </w:ins>
    </w:p>
  </w:footnote>
  <w:footnote w:id="12">
    <w:p w14:paraId="59DB498B" w14:textId="5BE23EE2" w:rsidR="00634A3E" w:rsidDel="00CA3E60" w:rsidRDefault="00634A3E" w:rsidP="00A9005C">
      <w:pPr>
        <w:pStyle w:val="FootnoteText"/>
        <w:rPr>
          <w:del w:id="139" w:author="Richard Haynes" w:date="2022-03-15T11:10:00Z"/>
        </w:rPr>
      </w:pPr>
      <w:del w:id="140" w:author="Richard Haynes" w:date="2022-03-15T11:10:00Z">
        <w:r w:rsidDel="00CA3E60">
          <w:rPr>
            <w:rStyle w:val="FootnoteReference"/>
          </w:rPr>
          <w:footnoteRef/>
        </w:r>
        <w:r w:rsidDel="00CA3E60">
          <w:delText xml:space="preserve"> </w:delText>
        </w:r>
        <w:r w:rsidRPr="00497D26" w:rsidDel="00CA3E60">
          <w:rPr>
            <w:sz w:val="18"/>
          </w:rPr>
          <w:delText>If participant is discharged before course is complete, the participant should be provided with medication to complete the course at home.</w:delText>
        </w:r>
      </w:del>
    </w:p>
  </w:footnote>
  <w:footnote w:id="13">
    <w:p w14:paraId="4CA13702" w14:textId="77777777" w:rsidR="00634A3E" w:rsidRDefault="00634A3E" w:rsidP="00A9005C">
      <w:pPr>
        <w:pStyle w:val="FootnoteText"/>
      </w:pPr>
      <w:r>
        <w:rPr>
          <w:rStyle w:val="FootnoteReference"/>
        </w:rPr>
        <w:footnoteRef/>
      </w:r>
      <w:r>
        <w:t xml:space="preserve"> </w:t>
      </w:r>
      <w:r w:rsidRPr="002B79AA">
        <w:rPr>
          <w:sz w:val="18"/>
        </w:rPr>
        <w:t>Course can be extended to 10 days for immunosuppressed patients at the managing clinician’s discretion.</w:t>
      </w:r>
    </w:p>
  </w:footnote>
  <w:footnote w:id="14">
    <w:p w14:paraId="5FC81593" w14:textId="4AB05D4F" w:rsidR="00634A3E" w:rsidRDefault="00634A3E" w:rsidP="00A9005C">
      <w:pPr>
        <w:pStyle w:val="FootnoteText"/>
      </w:pPr>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 For dosing in children see Appendix 3.</w:t>
      </w:r>
    </w:p>
  </w:footnote>
  <w:footnote w:id="15">
    <w:p w14:paraId="2172E37B" w14:textId="77777777" w:rsidR="00634A3E" w:rsidRDefault="00634A3E" w:rsidP="00552A9A">
      <w:pPr>
        <w:pStyle w:val="FootnoteText"/>
      </w:pPr>
      <w:r>
        <w:rPr>
          <w:rStyle w:val="FootnoteReference"/>
        </w:rPr>
        <w:footnoteRef/>
      </w:r>
      <w:r>
        <w:t xml:space="preserve"> </w:t>
      </w:r>
      <w:r w:rsidRPr="005411C0">
        <w:rPr>
          <w:sz w:val="18"/>
        </w:rPr>
        <w:t>Available at https://www.recoverytrial.net/files/recovery-outcomes-definitions-v3-0.pdf</w:t>
      </w:r>
    </w:p>
  </w:footnote>
  <w:footnote w:id="16">
    <w:p w14:paraId="2A77ED73" w14:textId="7ABE0214" w:rsidR="00634A3E" w:rsidRPr="00791A5C" w:rsidRDefault="00634A3E">
      <w:pPr>
        <w:pStyle w:val="FootnoteText"/>
        <w:rPr>
          <w:sz w:val="18"/>
          <w:szCs w:val="18"/>
        </w:rPr>
      </w:pPr>
      <w:r w:rsidRPr="00791A5C">
        <w:rPr>
          <w:rStyle w:val="FootnoteReference"/>
          <w:sz w:val="18"/>
          <w:szCs w:val="18"/>
        </w:rPr>
        <w:footnoteRef/>
      </w:r>
      <w:r w:rsidRPr="00791A5C">
        <w:rPr>
          <w:sz w:val="18"/>
          <w:szCs w:val="18"/>
        </w:rPr>
        <w:t xml:space="preserve"> Collection of these samples will continue until the Steering Committee determine (on the basis of data blinded to treatment allocation) that sufficient information is available to assess the effect of treatment on viral load and/or resistance markers.</w:t>
      </w:r>
      <w:r w:rsidR="00DD668F">
        <w:rPr>
          <w:sz w:val="18"/>
          <w:szCs w:val="18"/>
        </w:rPr>
        <w:t xml:space="preserve"> Participants discharged before day 5 will be asked to take this sample at home and will be provided with instructions and materials to do so.</w:t>
      </w:r>
    </w:p>
  </w:footnote>
  <w:footnote w:id="17">
    <w:p w14:paraId="370BD79E" w14:textId="77777777" w:rsidR="00634A3E" w:rsidRPr="00C54ABA" w:rsidRDefault="00634A3E"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8">
    <w:p w14:paraId="5D0728CA" w14:textId="7FFC81A1" w:rsidR="00634A3E" w:rsidRPr="00D33CED" w:rsidRDefault="00634A3E"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19">
    <w:p w14:paraId="77F37605" w14:textId="4FB096F4" w:rsidR="00634A3E" w:rsidRPr="00071417" w:rsidRDefault="00634A3E">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 w:id="20">
    <w:p w14:paraId="094EBD5C" w14:textId="5E1C6852" w:rsidR="00B66772" w:rsidRDefault="00B66772" w:rsidP="00B66772">
      <w:pPr>
        <w:pStyle w:val="FootnoteText"/>
      </w:pPr>
      <w:r>
        <w:rPr>
          <w:rStyle w:val="FootnoteReference"/>
        </w:rPr>
        <w:footnoteRef/>
      </w:r>
      <w:r>
        <w:t xml:space="preserve"> </w:t>
      </w:r>
      <w:r w:rsidRPr="00225AE2">
        <w:rPr>
          <w:sz w:val="20"/>
        </w:rPr>
        <w:t>A list is available</w:t>
      </w:r>
      <w:r>
        <w:rPr>
          <w:sz w:val="20"/>
        </w:rPr>
        <w:t xml:space="preserve"> at </w:t>
      </w:r>
      <w:hyperlink r:id="rId1" w:history="1">
        <w:r w:rsidRPr="009D09C2">
          <w:rPr>
            <w:rStyle w:val="Hyperlink"/>
            <w:rFonts w:cs="Arial"/>
            <w:sz w:val="20"/>
          </w:rPr>
          <w:t>https://www.covid19-druginteractions.org/</w:t>
        </w:r>
      </w:hyperlink>
      <w:r>
        <w:rPr>
          <w:sz w:val="20"/>
        </w:rPr>
        <w:t>. Please note these lists may not be exhaustive.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634A3E" w:rsidRDefault="00634A3E"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7633D9"/>
    <w:multiLevelType w:val="hybridMultilevel"/>
    <w:tmpl w:val="9C70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8"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2C6545"/>
    <w:multiLevelType w:val="hybridMultilevel"/>
    <w:tmpl w:val="7C960A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0"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8D01518"/>
    <w:multiLevelType w:val="hybridMultilevel"/>
    <w:tmpl w:val="EB7E0234"/>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4"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8"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2"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7E625B9"/>
    <w:multiLevelType w:val="hybridMultilevel"/>
    <w:tmpl w:val="EAA08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0" w15:restartNumberingAfterBreak="0">
    <w:nsid w:val="7DE05B9A"/>
    <w:multiLevelType w:val="multilevel"/>
    <w:tmpl w:val="1E9240F4"/>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2"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50"/>
  </w:num>
  <w:num w:numId="3">
    <w:abstractNumId w:val="26"/>
  </w:num>
  <w:num w:numId="4">
    <w:abstractNumId w:val="8"/>
  </w:num>
  <w:num w:numId="5">
    <w:abstractNumId w:val="24"/>
  </w:num>
  <w:num w:numId="6">
    <w:abstractNumId w:val="17"/>
  </w:num>
  <w:num w:numId="7">
    <w:abstractNumId w:val="41"/>
  </w:num>
  <w:num w:numId="8">
    <w:abstractNumId w:val="33"/>
  </w:num>
  <w:num w:numId="9">
    <w:abstractNumId w:val="52"/>
  </w:num>
  <w:num w:numId="10">
    <w:abstractNumId w:val="7"/>
  </w:num>
  <w:num w:numId="11">
    <w:abstractNumId w:val="48"/>
  </w:num>
  <w:num w:numId="12">
    <w:abstractNumId w:val="28"/>
  </w:num>
  <w:num w:numId="13">
    <w:abstractNumId w:val="2"/>
  </w:num>
  <w:num w:numId="14">
    <w:abstractNumId w:val="12"/>
  </w:num>
  <w:num w:numId="15">
    <w:abstractNumId w:val="30"/>
  </w:num>
  <w:num w:numId="16">
    <w:abstractNumId w:val="31"/>
  </w:num>
  <w:num w:numId="17">
    <w:abstractNumId w:val="47"/>
  </w:num>
  <w:num w:numId="18">
    <w:abstractNumId w:val="40"/>
  </w:num>
  <w:num w:numId="19">
    <w:abstractNumId w:val="45"/>
  </w:num>
  <w:num w:numId="20">
    <w:abstractNumId w:val="20"/>
  </w:num>
  <w:num w:numId="21">
    <w:abstractNumId w:val="6"/>
  </w:num>
  <w:num w:numId="22">
    <w:abstractNumId w:val="23"/>
  </w:num>
  <w:num w:numId="23">
    <w:abstractNumId w:val="36"/>
  </w:num>
  <w:num w:numId="24">
    <w:abstractNumId w:val="4"/>
  </w:num>
  <w:num w:numId="25">
    <w:abstractNumId w:val="32"/>
  </w:num>
  <w:num w:numId="26">
    <w:abstractNumId w:val="0"/>
  </w:num>
  <w:num w:numId="27">
    <w:abstractNumId w:val="18"/>
  </w:num>
  <w:num w:numId="28">
    <w:abstractNumId w:val="9"/>
  </w:num>
  <w:num w:numId="29">
    <w:abstractNumId w:val="3"/>
  </w:num>
  <w:num w:numId="30">
    <w:abstractNumId w:val="29"/>
  </w:num>
  <w:num w:numId="31">
    <w:abstractNumId w:val="22"/>
  </w:num>
  <w:num w:numId="32">
    <w:abstractNumId w:val="11"/>
  </w:num>
  <w:num w:numId="33">
    <w:abstractNumId w:val="16"/>
  </w:num>
  <w:num w:numId="34">
    <w:abstractNumId w:val="15"/>
  </w:num>
  <w:num w:numId="35">
    <w:abstractNumId w:val="10"/>
  </w:num>
  <w:num w:numId="36">
    <w:abstractNumId w:val="39"/>
  </w:num>
  <w:num w:numId="37">
    <w:abstractNumId w:val="43"/>
  </w:num>
  <w:num w:numId="38">
    <w:abstractNumId w:val="21"/>
  </w:num>
  <w:num w:numId="39">
    <w:abstractNumId w:val="34"/>
  </w:num>
  <w:num w:numId="40">
    <w:abstractNumId w:val="42"/>
  </w:num>
  <w:num w:numId="41">
    <w:abstractNumId w:val="13"/>
  </w:num>
  <w:num w:numId="42">
    <w:abstractNumId w:val="27"/>
  </w:num>
  <w:num w:numId="43">
    <w:abstractNumId w:val="25"/>
  </w:num>
  <w:num w:numId="44">
    <w:abstractNumId w:val="1"/>
  </w:num>
  <w:num w:numId="45">
    <w:abstractNumId w:val="49"/>
  </w:num>
  <w:num w:numId="46">
    <w:abstractNumId w:val="44"/>
  </w:num>
  <w:num w:numId="47">
    <w:abstractNumId w:val="37"/>
  </w:num>
  <w:num w:numId="48">
    <w:abstractNumId w:val="38"/>
  </w:num>
  <w:num w:numId="49">
    <w:abstractNumId w:val="51"/>
  </w:num>
  <w:num w:numId="50">
    <w:abstractNumId w:val="35"/>
  </w:num>
  <w:num w:numId="51">
    <w:abstractNumId w:val="14"/>
  </w:num>
  <w:num w:numId="52">
    <w:abstractNumId w:val="19"/>
  </w:num>
  <w:num w:numId="53">
    <w:abstractNumId w:val="46"/>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2050">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709&lt;/item&gt;&lt;item&gt;1281&lt;/item&gt;&lt;item&gt;1288&lt;/item&gt;&lt;item&gt;1658&lt;/item&gt;&lt;item&gt;1733&lt;/item&gt;&lt;item&gt;2354&lt;/item&gt;&lt;item&gt;2536&lt;/item&gt;&lt;item&gt;2802&lt;/item&gt;&lt;item&gt;2819&lt;/item&gt;&lt;item&gt;2854&lt;/item&gt;&lt;item&gt;2901&lt;/item&gt;&lt;item&gt;2953&lt;/item&gt;&lt;item&gt;3000&lt;/item&gt;&lt;item&gt;3001&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item&gt;3112&lt;/item&gt;&lt;item&gt;3113&lt;/item&gt;&lt;item&gt;3118&lt;/item&gt;&lt;item&gt;3119&lt;/item&gt;&lt;item&gt;3125&lt;/item&gt;&lt;item&gt;3133&lt;/item&gt;&lt;item&gt;3134&lt;/item&gt;&lt;item&gt;3135&lt;/item&gt;&lt;item&gt;3136&lt;/item&gt;&lt;item&gt;3137&lt;/item&gt;&lt;item&gt;3138&lt;/item&gt;&lt;item&gt;3139&lt;/item&gt;&lt;item&gt;3140&lt;/item&gt;&lt;item&gt;3141&lt;/item&gt;&lt;item&gt;3142&lt;/item&gt;&lt;item&gt;3143&lt;/item&gt;&lt;item&gt;3145&lt;/item&gt;&lt;item&gt;3146&lt;/item&gt;&lt;item&gt;3147&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0E5E"/>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9E7"/>
    <w:rsid w:val="00006B2E"/>
    <w:rsid w:val="00006B9E"/>
    <w:rsid w:val="00006EAF"/>
    <w:rsid w:val="00006F94"/>
    <w:rsid w:val="0000737C"/>
    <w:rsid w:val="00010A78"/>
    <w:rsid w:val="00011699"/>
    <w:rsid w:val="00011C08"/>
    <w:rsid w:val="000125D0"/>
    <w:rsid w:val="0001265B"/>
    <w:rsid w:val="000128E7"/>
    <w:rsid w:val="00012D64"/>
    <w:rsid w:val="00012DE7"/>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197"/>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1BE"/>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2DA3"/>
    <w:rsid w:val="000938A2"/>
    <w:rsid w:val="00093990"/>
    <w:rsid w:val="00093F55"/>
    <w:rsid w:val="00094ED1"/>
    <w:rsid w:val="00095148"/>
    <w:rsid w:val="0009515F"/>
    <w:rsid w:val="000951D2"/>
    <w:rsid w:val="00095330"/>
    <w:rsid w:val="000957B2"/>
    <w:rsid w:val="00095F19"/>
    <w:rsid w:val="00095FBE"/>
    <w:rsid w:val="000961DC"/>
    <w:rsid w:val="000962F9"/>
    <w:rsid w:val="00096813"/>
    <w:rsid w:val="00097B58"/>
    <w:rsid w:val="00097EEF"/>
    <w:rsid w:val="000A05A5"/>
    <w:rsid w:val="000A0CAE"/>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0AE2"/>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1E3"/>
    <w:rsid w:val="001038B8"/>
    <w:rsid w:val="00103A3D"/>
    <w:rsid w:val="00103A60"/>
    <w:rsid w:val="00103AB6"/>
    <w:rsid w:val="00104167"/>
    <w:rsid w:val="001041A5"/>
    <w:rsid w:val="00104429"/>
    <w:rsid w:val="001046F7"/>
    <w:rsid w:val="001048A3"/>
    <w:rsid w:val="00104A70"/>
    <w:rsid w:val="00104E16"/>
    <w:rsid w:val="00105089"/>
    <w:rsid w:val="00105252"/>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4CC5"/>
    <w:rsid w:val="00115653"/>
    <w:rsid w:val="00115CE6"/>
    <w:rsid w:val="00115E81"/>
    <w:rsid w:val="001166C5"/>
    <w:rsid w:val="00116A0C"/>
    <w:rsid w:val="00117821"/>
    <w:rsid w:val="00117CF5"/>
    <w:rsid w:val="00120113"/>
    <w:rsid w:val="0012014F"/>
    <w:rsid w:val="001202B7"/>
    <w:rsid w:val="001207E2"/>
    <w:rsid w:val="00120E94"/>
    <w:rsid w:val="001214FA"/>
    <w:rsid w:val="00121A57"/>
    <w:rsid w:val="00121AFE"/>
    <w:rsid w:val="00121C89"/>
    <w:rsid w:val="00121D5D"/>
    <w:rsid w:val="00122782"/>
    <w:rsid w:val="00122CA0"/>
    <w:rsid w:val="00122ED5"/>
    <w:rsid w:val="00123202"/>
    <w:rsid w:val="00123204"/>
    <w:rsid w:val="001236E8"/>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EBE"/>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9"/>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3C3"/>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F29"/>
    <w:rsid w:val="00175F7D"/>
    <w:rsid w:val="00177D02"/>
    <w:rsid w:val="00177E49"/>
    <w:rsid w:val="00180242"/>
    <w:rsid w:val="001803C7"/>
    <w:rsid w:val="0018044D"/>
    <w:rsid w:val="00180DB3"/>
    <w:rsid w:val="00181280"/>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184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0CD"/>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1D"/>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BAB"/>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AE2"/>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7E6"/>
    <w:rsid w:val="00257801"/>
    <w:rsid w:val="00257D1E"/>
    <w:rsid w:val="0026009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41"/>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C7FB9"/>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522"/>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6CE"/>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0F29"/>
    <w:rsid w:val="0038151E"/>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1C2"/>
    <w:rsid w:val="00390524"/>
    <w:rsid w:val="00390829"/>
    <w:rsid w:val="00390BDF"/>
    <w:rsid w:val="00390DA6"/>
    <w:rsid w:val="003914D0"/>
    <w:rsid w:val="0039194F"/>
    <w:rsid w:val="00391BE1"/>
    <w:rsid w:val="003922D3"/>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8E5"/>
    <w:rsid w:val="003A7D3B"/>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5DC6"/>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91C"/>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C8E"/>
    <w:rsid w:val="00403DAA"/>
    <w:rsid w:val="004042E2"/>
    <w:rsid w:val="00404387"/>
    <w:rsid w:val="00404BDF"/>
    <w:rsid w:val="00404D9F"/>
    <w:rsid w:val="00405161"/>
    <w:rsid w:val="004052EA"/>
    <w:rsid w:val="004055EB"/>
    <w:rsid w:val="00405803"/>
    <w:rsid w:val="0040611D"/>
    <w:rsid w:val="004062DF"/>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BA5"/>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322"/>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AE8"/>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AA5"/>
    <w:rsid w:val="004C3C77"/>
    <w:rsid w:val="004C3CEA"/>
    <w:rsid w:val="004C3E49"/>
    <w:rsid w:val="004C4026"/>
    <w:rsid w:val="004C42FB"/>
    <w:rsid w:val="004C4524"/>
    <w:rsid w:val="004C54E7"/>
    <w:rsid w:val="004C5ED5"/>
    <w:rsid w:val="004C6001"/>
    <w:rsid w:val="004C624D"/>
    <w:rsid w:val="004C6534"/>
    <w:rsid w:val="004C6942"/>
    <w:rsid w:val="004C6955"/>
    <w:rsid w:val="004C74AA"/>
    <w:rsid w:val="004C7795"/>
    <w:rsid w:val="004C7D3D"/>
    <w:rsid w:val="004D0427"/>
    <w:rsid w:val="004D07C0"/>
    <w:rsid w:val="004D0A56"/>
    <w:rsid w:val="004D0DCE"/>
    <w:rsid w:val="004D1995"/>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C8B"/>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7B3"/>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421"/>
    <w:rsid w:val="005339D1"/>
    <w:rsid w:val="00533A93"/>
    <w:rsid w:val="00533CB8"/>
    <w:rsid w:val="005344A9"/>
    <w:rsid w:val="00534F73"/>
    <w:rsid w:val="0053516C"/>
    <w:rsid w:val="0053520B"/>
    <w:rsid w:val="0053547F"/>
    <w:rsid w:val="0053548A"/>
    <w:rsid w:val="005359F4"/>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C1B"/>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2"/>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3A38"/>
    <w:rsid w:val="005846F0"/>
    <w:rsid w:val="0058588B"/>
    <w:rsid w:val="00585C0F"/>
    <w:rsid w:val="00585C76"/>
    <w:rsid w:val="00586461"/>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037E"/>
    <w:rsid w:val="005A133A"/>
    <w:rsid w:val="005A15AB"/>
    <w:rsid w:val="005A1A9F"/>
    <w:rsid w:val="005A20CF"/>
    <w:rsid w:val="005A314D"/>
    <w:rsid w:val="005A3729"/>
    <w:rsid w:val="005A3DAF"/>
    <w:rsid w:val="005A3F60"/>
    <w:rsid w:val="005A4169"/>
    <w:rsid w:val="005A49F8"/>
    <w:rsid w:val="005A4CFF"/>
    <w:rsid w:val="005A4D42"/>
    <w:rsid w:val="005A536D"/>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356"/>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0CF"/>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A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BA0"/>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5E7"/>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9F1"/>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259"/>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074"/>
    <w:rsid w:val="0076326A"/>
    <w:rsid w:val="007632C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5E8"/>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421"/>
    <w:rsid w:val="00787C7B"/>
    <w:rsid w:val="0079005F"/>
    <w:rsid w:val="007902BD"/>
    <w:rsid w:val="0079084D"/>
    <w:rsid w:val="00790FD7"/>
    <w:rsid w:val="00791155"/>
    <w:rsid w:val="00791A22"/>
    <w:rsid w:val="00791A5C"/>
    <w:rsid w:val="00792675"/>
    <w:rsid w:val="00792CC2"/>
    <w:rsid w:val="00792CF2"/>
    <w:rsid w:val="00793698"/>
    <w:rsid w:val="007938C9"/>
    <w:rsid w:val="007944E0"/>
    <w:rsid w:val="0079455F"/>
    <w:rsid w:val="00794C0F"/>
    <w:rsid w:val="00794D78"/>
    <w:rsid w:val="00795325"/>
    <w:rsid w:val="007957DE"/>
    <w:rsid w:val="00795FE8"/>
    <w:rsid w:val="00796A43"/>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D7F"/>
    <w:rsid w:val="007A6562"/>
    <w:rsid w:val="007A67EB"/>
    <w:rsid w:val="007A6927"/>
    <w:rsid w:val="007A6A3F"/>
    <w:rsid w:val="007A6FD1"/>
    <w:rsid w:val="007A6FE8"/>
    <w:rsid w:val="007A7876"/>
    <w:rsid w:val="007A7A41"/>
    <w:rsid w:val="007A7CED"/>
    <w:rsid w:val="007B0376"/>
    <w:rsid w:val="007B09A7"/>
    <w:rsid w:val="007B1C20"/>
    <w:rsid w:val="007B2343"/>
    <w:rsid w:val="007B2872"/>
    <w:rsid w:val="007B2888"/>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378"/>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9C1"/>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4B9C"/>
    <w:rsid w:val="008556BE"/>
    <w:rsid w:val="0085583D"/>
    <w:rsid w:val="008566BF"/>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2E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C39"/>
    <w:rsid w:val="00883D6A"/>
    <w:rsid w:val="00883D6D"/>
    <w:rsid w:val="00884388"/>
    <w:rsid w:val="00884FF9"/>
    <w:rsid w:val="00885CF0"/>
    <w:rsid w:val="00886562"/>
    <w:rsid w:val="00887AD1"/>
    <w:rsid w:val="00887D7C"/>
    <w:rsid w:val="00887F4A"/>
    <w:rsid w:val="00887F87"/>
    <w:rsid w:val="0089021C"/>
    <w:rsid w:val="008908ED"/>
    <w:rsid w:val="008908F6"/>
    <w:rsid w:val="00890C57"/>
    <w:rsid w:val="00891113"/>
    <w:rsid w:val="00891422"/>
    <w:rsid w:val="008914AD"/>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5A0F"/>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2EC2"/>
    <w:rsid w:val="008F309F"/>
    <w:rsid w:val="008F333B"/>
    <w:rsid w:val="008F4480"/>
    <w:rsid w:val="008F4C48"/>
    <w:rsid w:val="008F5014"/>
    <w:rsid w:val="008F52C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19B"/>
    <w:rsid w:val="0090459E"/>
    <w:rsid w:val="00904ACF"/>
    <w:rsid w:val="00904D8C"/>
    <w:rsid w:val="00905B17"/>
    <w:rsid w:val="009061C0"/>
    <w:rsid w:val="00906684"/>
    <w:rsid w:val="00906D4E"/>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5CE0"/>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AE8"/>
    <w:rsid w:val="00997CAB"/>
    <w:rsid w:val="00997FE5"/>
    <w:rsid w:val="009A021B"/>
    <w:rsid w:val="009A0ADC"/>
    <w:rsid w:val="009A15AB"/>
    <w:rsid w:val="009A1824"/>
    <w:rsid w:val="009A1841"/>
    <w:rsid w:val="009A2799"/>
    <w:rsid w:val="009A37B7"/>
    <w:rsid w:val="009A3879"/>
    <w:rsid w:val="009A3883"/>
    <w:rsid w:val="009A3C59"/>
    <w:rsid w:val="009A4624"/>
    <w:rsid w:val="009A4A8E"/>
    <w:rsid w:val="009A510F"/>
    <w:rsid w:val="009A5256"/>
    <w:rsid w:val="009A58B1"/>
    <w:rsid w:val="009A5A12"/>
    <w:rsid w:val="009A5BCE"/>
    <w:rsid w:val="009A614B"/>
    <w:rsid w:val="009A61B2"/>
    <w:rsid w:val="009A6700"/>
    <w:rsid w:val="009A6932"/>
    <w:rsid w:val="009A6BBA"/>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271"/>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831"/>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8F1"/>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1FFE"/>
    <w:rsid w:val="009F24AF"/>
    <w:rsid w:val="009F254F"/>
    <w:rsid w:val="009F2BED"/>
    <w:rsid w:val="009F2DB5"/>
    <w:rsid w:val="009F2E6B"/>
    <w:rsid w:val="009F3834"/>
    <w:rsid w:val="009F3B62"/>
    <w:rsid w:val="009F4035"/>
    <w:rsid w:val="009F42D4"/>
    <w:rsid w:val="009F4697"/>
    <w:rsid w:val="009F488A"/>
    <w:rsid w:val="009F4B83"/>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828"/>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6BB"/>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1EF"/>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897"/>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0CA"/>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9F7"/>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0A6"/>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5E58"/>
    <w:rsid w:val="00A96195"/>
    <w:rsid w:val="00A9660A"/>
    <w:rsid w:val="00A96C07"/>
    <w:rsid w:val="00A96F15"/>
    <w:rsid w:val="00A9766E"/>
    <w:rsid w:val="00A97692"/>
    <w:rsid w:val="00A976ED"/>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3E36"/>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6F39"/>
    <w:rsid w:val="00AD7139"/>
    <w:rsid w:val="00AD790A"/>
    <w:rsid w:val="00AE0264"/>
    <w:rsid w:val="00AE05A0"/>
    <w:rsid w:val="00AE0824"/>
    <w:rsid w:val="00AE09E3"/>
    <w:rsid w:val="00AE0E54"/>
    <w:rsid w:val="00AE10C9"/>
    <w:rsid w:val="00AE1C14"/>
    <w:rsid w:val="00AE23B5"/>
    <w:rsid w:val="00AE24BC"/>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49A"/>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03A"/>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38F2"/>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D16"/>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28A8"/>
    <w:rsid w:val="00B62D69"/>
    <w:rsid w:val="00B630B3"/>
    <w:rsid w:val="00B63114"/>
    <w:rsid w:val="00B631BE"/>
    <w:rsid w:val="00B631C4"/>
    <w:rsid w:val="00B64396"/>
    <w:rsid w:val="00B643F6"/>
    <w:rsid w:val="00B64E3C"/>
    <w:rsid w:val="00B65211"/>
    <w:rsid w:val="00B65732"/>
    <w:rsid w:val="00B65C7F"/>
    <w:rsid w:val="00B65E9F"/>
    <w:rsid w:val="00B65F18"/>
    <w:rsid w:val="00B66772"/>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3C9"/>
    <w:rsid w:val="00BA1511"/>
    <w:rsid w:val="00BA1F67"/>
    <w:rsid w:val="00BA28D7"/>
    <w:rsid w:val="00BA2EEB"/>
    <w:rsid w:val="00BA303C"/>
    <w:rsid w:val="00BA312F"/>
    <w:rsid w:val="00BA36CE"/>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685"/>
    <w:rsid w:val="00BB2B21"/>
    <w:rsid w:val="00BB2B68"/>
    <w:rsid w:val="00BB2D1C"/>
    <w:rsid w:val="00BB2DB3"/>
    <w:rsid w:val="00BB2E61"/>
    <w:rsid w:val="00BB30CC"/>
    <w:rsid w:val="00BB3654"/>
    <w:rsid w:val="00BB3A0A"/>
    <w:rsid w:val="00BB49CF"/>
    <w:rsid w:val="00BB4E0E"/>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0B1"/>
    <w:rsid w:val="00BE7170"/>
    <w:rsid w:val="00BE781D"/>
    <w:rsid w:val="00BE7E3E"/>
    <w:rsid w:val="00BE7E95"/>
    <w:rsid w:val="00BF0116"/>
    <w:rsid w:val="00BF0764"/>
    <w:rsid w:val="00BF0780"/>
    <w:rsid w:val="00BF0D61"/>
    <w:rsid w:val="00BF12BE"/>
    <w:rsid w:val="00BF158F"/>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0400"/>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00D"/>
    <w:rsid w:val="00C61F6D"/>
    <w:rsid w:val="00C62087"/>
    <w:rsid w:val="00C624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3E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90"/>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2F08"/>
    <w:rsid w:val="00D03396"/>
    <w:rsid w:val="00D0388B"/>
    <w:rsid w:val="00D03AA4"/>
    <w:rsid w:val="00D0469C"/>
    <w:rsid w:val="00D0495E"/>
    <w:rsid w:val="00D05270"/>
    <w:rsid w:val="00D05D47"/>
    <w:rsid w:val="00D0631B"/>
    <w:rsid w:val="00D06A2B"/>
    <w:rsid w:val="00D06B17"/>
    <w:rsid w:val="00D06DA3"/>
    <w:rsid w:val="00D07886"/>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A63"/>
    <w:rsid w:val="00D20B52"/>
    <w:rsid w:val="00D2105F"/>
    <w:rsid w:val="00D2132F"/>
    <w:rsid w:val="00D214EB"/>
    <w:rsid w:val="00D216EA"/>
    <w:rsid w:val="00D21B61"/>
    <w:rsid w:val="00D21F42"/>
    <w:rsid w:val="00D221CF"/>
    <w:rsid w:val="00D2242A"/>
    <w:rsid w:val="00D22701"/>
    <w:rsid w:val="00D22B2F"/>
    <w:rsid w:val="00D22B54"/>
    <w:rsid w:val="00D232AE"/>
    <w:rsid w:val="00D232C9"/>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026"/>
    <w:rsid w:val="00D5031F"/>
    <w:rsid w:val="00D50467"/>
    <w:rsid w:val="00D50BFE"/>
    <w:rsid w:val="00D50D41"/>
    <w:rsid w:val="00D523D6"/>
    <w:rsid w:val="00D524CE"/>
    <w:rsid w:val="00D52E9B"/>
    <w:rsid w:val="00D52ECD"/>
    <w:rsid w:val="00D5327E"/>
    <w:rsid w:val="00D53853"/>
    <w:rsid w:val="00D53DA0"/>
    <w:rsid w:val="00D53FED"/>
    <w:rsid w:val="00D542F1"/>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739"/>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330"/>
    <w:rsid w:val="00DA5A8C"/>
    <w:rsid w:val="00DA6275"/>
    <w:rsid w:val="00DA656E"/>
    <w:rsid w:val="00DA6806"/>
    <w:rsid w:val="00DA6F40"/>
    <w:rsid w:val="00DA712F"/>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4F9E"/>
    <w:rsid w:val="00DC524B"/>
    <w:rsid w:val="00DC5777"/>
    <w:rsid w:val="00DC62A5"/>
    <w:rsid w:val="00DC64D8"/>
    <w:rsid w:val="00DC6C50"/>
    <w:rsid w:val="00DC738F"/>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668F"/>
    <w:rsid w:val="00DD72A3"/>
    <w:rsid w:val="00DE0639"/>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0E4"/>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37AF7"/>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6A6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160"/>
    <w:rsid w:val="00E67626"/>
    <w:rsid w:val="00E67655"/>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5E2B"/>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1F6E"/>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0E08"/>
    <w:rsid w:val="00F0174A"/>
    <w:rsid w:val="00F017A9"/>
    <w:rsid w:val="00F01FE5"/>
    <w:rsid w:val="00F02380"/>
    <w:rsid w:val="00F02F4F"/>
    <w:rsid w:val="00F03A2B"/>
    <w:rsid w:val="00F03C83"/>
    <w:rsid w:val="00F04193"/>
    <w:rsid w:val="00F04406"/>
    <w:rsid w:val="00F04601"/>
    <w:rsid w:val="00F04664"/>
    <w:rsid w:val="00F04996"/>
    <w:rsid w:val="00F04CCC"/>
    <w:rsid w:val="00F053CA"/>
    <w:rsid w:val="00F05551"/>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8F6"/>
    <w:rsid w:val="00F16F10"/>
    <w:rsid w:val="00F17D9C"/>
    <w:rsid w:val="00F2116E"/>
    <w:rsid w:val="00F21785"/>
    <w:rsid w:val="00F2198F"/>
    <w:rsid w:val="00F224E3"/>
    <w:rsid w:val="00F2295F"/>
    <w:rsid w:val="00F22F4D"/>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098"/>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2F"/>
    <w:rsid w:val="00F54689"/>
    <w:rsid w:val="00F54781"/>
    <w:rsid w:val="00F5496B"/>
    <w:rsid w:val="00F54FAD"/>
    <w:rsid w:val="00F5577A"/>
    <w:rsid w:val="00F56415"/>
    <w:rsid w:val="00F565F5"/>
    <w:rsid w:val="00F5678D"/>
    <w:rsid w:val="00F569D3"/>
    <w:rsid w:val="00F56CF4"/>
    <w:rsid w:val="00F57479"/>
    <w:rsid w:val="00F57960"/>
    <w:rsid w:val="00F57A22"/>
    <w:rsid w:val="00F57B07"/>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534"/>
    <w:rsid w:val="00FA4BD2"/>
    <w:rsid w:val="00FA5091"/>
    <w:rsid w:val="00FA52AC"/>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AC7"/>
    <w:rsid w:val="00FB0DFD"/>
    <w:rsid w:val="00FB0FDF"/>
    <w:rsid w:val="00FB1131"/>
    <w:rsid w:val="00FB12EB"/>
    <w:rsid w:val="00FB160F"/>
    <w:rsid w:val="00FB18CC"/>
    <w:rsid w:val="00FB1B2D"/>
    <w:rsid w:val="00FB1DE4"/>
    <w:rsid w:val="00FB1E54"/>
    <w:rsid w:val="00FB1F0F"/>
    <w:rsid w:val="00FB203A"/>
    <w:rsid w:val="00FB207B"/>
    <w:rsid w:val="00FB27DC"/>
    <w:rsid w:val="00FB33CE"/>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551"/>
    <w:rsid w:val="00FE066D"/>
    <w:rsid w:val="00FE0741"/>
    <w:rsid w:val="00FE081F"/>
    <w:rsid w:val="00FE0D96"/>
    <w:rsid w:val="00FE1872"/>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4C31"/>
    <w:rsid w:val="00FE51E6"/>
    <w:rsid w:val="00FE5279"/>
    <w:rsid w:val="00FE5EC4"/>
    <w:rsid w:val="00FE5F30"/>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40"/>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8F2EC2"/>
    <w:pPr>
      <w:numPr>
        <w:ilvl w:val="1"/>
      </w:numPr>
      <w:tabs>
        <w:tab w:val="clear" w:pos="3131"/>
        <w:tab w:val="num" w:pos="567"/>
      </w:tabs>
      <w:outlineLvl w:val="1"/>
    </w:pPr>
  </w:style>
  <w:style w:type="paragraph" w:styleId="Heading3">
    <w:name w:val="heading 3"/>
    <w:basedOn w:val="Normal"/>
    <w:next w:val="Normal"/>
    <w:link w:val="Heading3Char"/>
    <w:autoRedefine/>
    <w:uiPriority w:val="99"/>
    <w:qFormat/>
    <w:rsid w:val="00F04CCC"/>
    <w:pPr>
      <w:keepNext/>
      <w:numPr>
        <w:ilvl w:val="2"/>
        <w:numId w:val="2"/>
      </w:numPr>
      <w:tabs>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A42897"/>
    <w:pPr>
      <w:keepNext/>
      <w:numPr>
        <w:ilvl w:val="3"/>
        <w:numId w:val="2"/>
      </w:numPr>
      <w:tabs>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8F2EC2"/>
    <w:rPr>
      <w:rFonts w:ascii="Arial" w:hAnsi="Arial" w:cs="Arial"/>
      <w:b/>
      <w:color w:val="000000"/>
      <w:lang w:val="en-US"/>
    </w:rPr>
  </w:style>
  <w:style w:type="character" w:customStyle="1" w:styleId="Heading3Char">
    <w:name w:val="Heading 3 Char"/>
    <w:link w:val="Heading3"/>
    <w:uiPriority w:val="99"/>
    <w:locked/>
    <w:rsid w:val="00F04CCC"/>
    <w:rPr>
      <w:rFonts w:ascii="Arial" w:hAnsi="Arial" w:cs="Arial"/>
      <w:b/>
      <w:color w:val="000000"/>
      <w:lang w:val="en-US"/>
    </w:rPr>
  </w:style>
  <w:style w:type="character" w:customStyle="1" w:styleId="Heading4Char">
    <w:name w:val="Heading 4 Char"/>
    <w:link w:val="Heading4"/>
    <w:uiPriority w:val="99"/>
    <w:locked/>
    <w:rsid w:val="00A42897"/>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fda.gov/downloads/Drugs/GuidanceComplianceRegulatoryInformation/Guidances/UCM269919.pdf" TargetMode="External"/><Relationship Id="rId26" Type="http://schemas.openxmlformats.org/officeDocument/2006/relationships/image" Target="media/image1.jpg"/><Relationship Id="rId3" Type="http://schemas.openxmlformats.org/officeDocument/2006/relationships/customXml" Target="../customXml/item3.xml"/><Relationship Id="rId21" Type="http://schemas.openxmlformats.org/officeDocument/2006/relationships/hyperlink" Target="https://www.merck.com/news/merck-and-ridgeback-biotherapeutics-provide-update-on-results-from-move-out-study-of-molnupiravir-an-investigational-oral-antiviral-medicine-in-at-risk-adults-with-mild-to-moderate-covid-19/" TargetMode="External"/><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www.ncbi.nlm.nih.gov/books/NBK501076/" TargetMode="External"/><Relationship Id="rId25" Type="http://schemas.openxmlformats.org/officeDocument/2006/relationships/hyperlink" Target="mailto:recoverytrial@ndph.ox.ac.uk"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recoverytrial.net/files/recovery-outcomes-definitions-v3-0.pdf" TargetMode="External"/><Relationship Id="rId20" Type="http://schemas.openxmlformats.org/officeDocument/2006/relationships/hyperlink" Target="https://www.nih.gov/news-events/news-releases/nih-sponsored-activ-3-clinical-trial-closes-enrollment-into-two-sub-studies"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openxmlformats.org/officeDocument/2006/relationships/hyperlink" Target="http://www.recoverytrial.net" TargetMode="Externa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gov.uk/government/publications/regulatory-approval-of-paxlovid"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cc.org/Latest-in-Cardiology/Clinical-Trials/2021/05/14/02/40/DARE-1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rck.com/news/merck-and-ridgeback-biotherapeutics-provide-update-on-progress-of-clinical-development-program-for-molnupiravir-an-investigational-oral-therapeutic-for-the-treatment-of-mild-to-moderate-covid-19/" TargetMode="External"/><Relationship Id="rId27" Type="http://schemas.openxmlformats.org/officeDocument/2006/relationships/hyperlink" Target="http://www.recoverytrial.net"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ovid19-druginteraction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C5FAB-BC83-4DEE-9F58-E44B9E5297A9}">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83c9eb58-c16a-4eef-9abf-4aeec758fe01"/>
    <ds:schemaRef ds:uri="http://schemas.microsoft.com/office/infopath/2007/PartnerControls"/>
    <ds:schemaRef ds:uri="cf0dfbcc-b360-4cf7-9bf5-370ba522dbe9"/>
    <ds:schemaRef ds:uri="http://www.w3.org/XML/1998/namespace"/>
    <ds:schemaRef ds:uri="http://purl.org/dc/dcmitype/"/>
  </ds:schemaRefs>
</ds:datastoreItem>
</file>

<file path=customXml/itemProps2.xml><?xml version="1.0" encoding="utf-8"?>
<ds:datastoreItem xmlns:ds="http://schemas.openxmlformats.org/officeDocument/2006/customXml" ds:itemID="{D7B7CEE0-B870-430D-8281-9C42D76BB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4.xml><?xml version="1.0" encoding="utf-8"?>
<ds:datastoreItem xmlns:ds="http://schemas.openxmlformats.org/officeDocument/2006/customXml" ds:itemID="{63DE5042-0A76-4040-87CC-F6EADC487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15224</Words>
  <Characters>112358</Characters>
  <Application>Microsoft Office Word</Application>
  <DocSecurity>0</DocSecurity>
  <Lines>936</Lines>
  <Paragraphs>254</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127328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3</cp:revision>
  <cp:lastPrinted>2022-01-25T15:10:00Z</cp:lastPrinted>
  <dcterms:created xsi:type="dcterms:W3CDTF">2022-03-15T11:12:00Z</dcterms:created>
  <dcterms:modified xsi:type="dcterms:W3CDTF">2022-03-15T11:14:00Z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0x0101008FCBE27DB9E29244B4F84600A0F001DE</vt:lpwstr>
  </property>
</Properties>
</file>